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FEE" w:rsidRPr="006E1653"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006E1653">
        <w:rPr>
          <w:rFonts w:ascii="GHEA Grapalat" w:hAnsi="GHEA Grapalat"/>
          <w:i/>
        </w:rPr>
        <w:t>7</w:t>
      </w:r>
    </w:p>
    <w:p w:rsidR="00E26FEE" w:rsidRPr="007F263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A052C7">
        <w:rPr>
          <w:rFonts w:ascii="GHEA Grapalat" w:hAnsi="GHEA Grapalat"/>
          <w:i/>
        </w:rPr>
        <w:t xml:space="preserve">от </w:t>
      </w:r>
      <w:r w:rsidR="000465EA" w:rsidRPr="000465EA">
        <w:rPr>
          <w:rFonts w:ascii="GHEA Grapalat" w:hAnsi="GHEA Grapalat"/>
          <w:i/>
        </w:rPr>
        <w:t xml:space="preserve">01 </w:t>
      </w:r>
      <w:r w:rsidR="000465EA">
        <w:rPr>
          <w:rFonts w:ascii="GHEA Grapalat" w:hAnsi="GHEA Grapalat"/>
          <w:i/>
        </w:rPr>
        <w:t>июля</w:t>
      </w:r>
      <w:r w:rsidR="001E05CE">
        <w:rPr>
          <w:rFonts w:ascii="GHEA Grapalat" w:hAnsi="GHEA Grapalat"/>
          <w:i/>
        </w:rPr>
        <w:t xml:space="preserve"> </w:t>
      </w:r>
      <w:r w:rsidR="00F432DC" w:rsidRPr="00A052C7">
        <w:rPr>
          <w:rFonts w:ascii="GHEA Grapalat" w:hAnsi="GHEA Grapalat"/>
          <w:i/>
        </w:rPr>
        <w:t>202</w:t>
      </w:r>
      <w:r w:rsidR="00C27F26">
        <w:rPr>
          <w:rFonts w:ascii="GHEA Grapalat" w:hAnsi="GHEA Grapalat"/>
          <w:i/>
        </w:rPr>
        <w:t>5</w:t>
      </w:r>
      <w:r w:rsidR="00F432DC" w:rsidRPr="00A052C7">
        <w:rPr>
          <w:rFonts w:ascii="GHEA Grapalat" w:hAnsi="GHEA Grapalat"/>
          <w:i/>
        </w:rPr>
        <w:t xml:space="preserve"> года № </w:t>
      </w:r>
      <w:r w:rsidR="000465EA">
        <w:rPr>
          <w:rFonts w:ascii="GHEA Grapalat" w:hAnsi="GHEA Grapalat"/>
          <w:i/>
        </w:rPr>
        <w:t>239</w:t>
      </w:r>
      <w:r w:rsidR="00730B41" w:rsidRPr="00A052C7">
        <w:rPr>
          <w:rFonts w:ascii="GHEA Grapalat" w:hAnsi="GHEA Grapalat"/>
          <w:i/>
          <w:lang w:val="hy-AM"/>
        </w:rPr>
        <w:t>-</w:t>
      </w:r>
      <w:r w:rsidR="00F432DC" w:rsidRPr="00A052C7">
        <w:rPr>
          <w:rFonts w:ascii="GHEA Grapalat" w:hAnsi="GHEA Grapalat"/>
          <w:i/>
        </w:rPr>
        <w:t>A</w:t>
      </w:r>
    </w:p>
    <w:p w:rsidR="00E26FEE" w:rsidRPr="00E26FEE" w:rsidRDefault="00E26FEE" w:rsidP="00E26FEE">
      <w:pPr>
        <w:widowControl w:val="0"/>
        <w:spacing w:after="160" w:line="360" w:lineRule="auto"/>
        <w:ind w:firstLine="567"/>
        <w:jc w:val="right"/>
        <w:rPr>
          <w:rFonts w:ascii="GHEA Grapalat" w:hAnsi="GHEA Grapalat" w:cs="Sylfaen"/>
          <w:i/>
        </w:rPr>
      </w:pPr>
    </w:p>
    <w:p w:rsidR="00E26FEE" w:rsidRPr="00E26FEE" w:rsidRDefault="00E26FEE" w:rsidP="00E26FEE">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af6"/>
          <w:rFonts w:ascii="GHEA Grapalat" w:hAnsi="GHEA Grapalat"/>
          <w:i w:val="0"/>
          <w:sz w:val="24"/>
          <w:szCs w:val="24"/>
        </w:rPr>
        <w:footnoteReference w:customMarkFollows="1" w:id="1"/>
        <w:t>*</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642EFE" w:rsidP="007223C7">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"день" </w:t>
      </w:r>
      <w:r w:rsidR="007223C7" w:rsidRPr="008B1F5B">
        <w:rPr>
          <w:rFonts w:ascii="Calibri" w:hAnsi="Calibri"/>
          <w:i w:val="0"/>
          <w:sz w:val="24"/>
          <w:szCs w:val="24"/>
        </w:rPr>
        <w:t>"</w:t>
      </w:r>
      <w:r w:rsidR="00036FC5" w:rsidRPr="00036FC5">
        <w:rPr>
          <w:rFonts w:ascii="Sylfaen" w:hAnsi="Sylfaen"/>
          <w:i w:val="0"/>
          <w:sz w:val="24"/>
          <w:szCs w:val="24"/>
        </w:rPr>
        <w:t>10</w:t>
      </w:r>
      <w:r w:rsidR="007223C7" w:rsidRPr="008B1F5B">
        <w:rPr>
          <w:rFonts w:ascii="Calibri" w:hAnsi="Calibri"/>
          <w:i w:val="0"/>
          <w:sz w:val="24"/>
          <w:szCs w:val="24"/>
        </w:rPr>
        <w:t>"-ого "</w:t>
      </w:r>
      <w:r w:rsidR="007223C7">
        <w:rPr>
          <w:rFonts w:ascii="GHEA Grapalat" w:hAnsi="GHEA Grapalat"/>
          <w:i w:val="0"/>
          <w:sz w:val="24"/>
          <w:szCs w:val="24"/>
        </w:rPr>
        <w:t>12</w:t>
      </w:r>
      <w:proofErr w:type="gramStart"/>
      <w:r w:rsidR="007223C7" w:rsidRPr="008B1F5B">
        <w:rPr>
          <w:rFonts w:ascii="Calibri" w:hAnsi="Calibri"/>
          <w:i w:val="0"/>
          <w:sz w:val="24"/>
          <w:szCs w:val="24"/>
        </w:rPr>
        <w:t>"  202</w:t>
      </w:r>
      <w:r w:rsidR="007223C7" w:rsidRPr="007223C7">
        <w:rPr>
          <w:rFonts w:ascii="Calibri" w:hAnsi="Calibri"/>
          <w:i w:val="0"/>
          <w:sz w:val="24"/>
          <w:szCs w:val="24"/>
        </w:rPr>
        <w:t>5</w:t>
      </w:r>
      <w:proofErr w:type="gramEnd"/>
      <w:r w:rsidR="007223C7">
        <w:rPr>
          <w:rFonts w:ascii="GHEA Grapalat" w:hAnsi="GHEA Grapalat"/>
          <w:i w:val="0"/>
          <w:sz w:val="24"/>
          <w:szCs w:val="24"/>
        </w:rPr>
        <w:t xml:space="preserve"> </w:t>
      </w:r>
      <w:r w:rsidR="007223C7" w:rsidRPr="009044F1">
        <w:rPr>
          <w:rFonts w:ascii="GHEA Grapalat" w:hAnsi="GHEA Grapalat"/>
          <w:i w:val="0"/>
          <w:sz w:val="24"/>
          <w:szCs w:val="24"/>
        </w:rPr>
        <w:t>года "</w:t>
      </w:r>
      <w:r w:rsidR="007223C7" w:rsidRPr="008B1F5B">
        <w:rPr>
          <w:rFonts w:ascii="Calibri" w:hAnsi="Calibri"/>
          <w:i w:val="0"/>
          <w:sz w:val="24"/>
          <w:szCs w:val="24"/>
        </w:rPr>
        <w:t>№1</w:t>
      </w:r>
      <w:r w:rsidR="007223C7" w:rsidRPr="009044F1">
        <w:rPr>
          <w:rFonts w:ascii="GHEA Grapalat" w:hAnsi="GHEA Grapalat"/>
          <w:i w:val="0"/>
          <w:sz w:val="24"/>
          <w:szCs w:val="24"/>
        </w:rPr>
        <w:t xml:space="preserve">" </w:t>
      </w:r>
    </w:p>
    <w:p w:rsidR="0091042F" w:rsidRPr="00D5726C"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proofErr w:type="gramStart"/>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D5726C" w:rsidRPr="007223C7">
        <w:rPr>
          <w:rFonts w:ascii="GHEA Grapalat" w:hAnsi="GHEA Grapalat"/>
          <w:i w:val="0"/>
          <w:sz w:val="24"/>
          <w:szCs w:val="24"/>
        </w:rPr>
        <w:t xml:space="preserve"> </w:t>
      </w:r>
      <w:r w:rsidR="00D5726C">
        <w:rPr>
          <w:rFonts w:ascii="GHEA Grapalat" w:hAnsi="GHEA Grapalat"/>
          <w:i w:val="0"/>
          <w:sz w:val="24"/>
          <w:szCs w:val="24"/>
        </w:rPr>
        <w:t>DM</w:t>
      </w:r>
      <w:proofErr w:type="gramEnd"/>
      <w:r w:rsidR="00D5726C">
        <w:rPr>
          <w:rFonts w:ascii="GHEA Grapalat" w:hAnsi="GHEA Grapalat"/>
          <w:i w:val="0"/>
          <w:sz w:val="24"/>
          <w:szCs w:val="24"/>
        </w:rPr>
        <w:t>-GHAPDZB-26/01</w:t>
      </w:r>
      <w:r w:rsidR="00D5726C" w:rsidRPr="00D5726C">
        <w:rPr>
          <w:rFonts w:ascii="GHEA Grapalat" w:hAnsi="GHEA Grapalat"/>
          <w:i w:val="0"/>
          <w:sz w:val="24"/>
          <w:szCs w:val="24"/>
        </w:rPr>
        <w:t xml:space="preserve">  </w:t>
      </w:r>
    </w:p>
    <w:p w:rsidR="0091042F" w:rsidRPr="009044F1" w:rsidRDefault="0091042F" w:rsidP="00B46D58">
      <w:pPr>
        <w:pStyle w:val="a3"/>
        <w:widowControl w:val="0"/>
        <w:spacing w:after="160" w:line="240" w:lineRule="auto"/>
        <w:rPr>
          <w:rFonts w:ascii="GHEA Grapalat" w:hAnsi="GHEA Grapalat"/>
          <w:i w:val="0"/>
          <w:sz w:val="24"/>
          <w:szCs w:val="24"/>
        </w:rPr>
      </w:pPr>
    </w:p>
    <w:p w:rsidR="007223C7" w:rsidRPr="000C61C0" w:rsidRDefault="007223C7" w:rsidP="007223C7">
      <w:pPr>
        <w:widowControl w:val="0"/>
        <w:ind w:firstLine="709"/>
        <w:rPr>
          <w:rFonts w:ascii="GHEA Grapalat" w:hAnsi="GHEA Grapalat"/>
        </w:rPr>
      </w:pPr>
      <w:r w:rsidRPr="000C61C0">
        <w:rPr>
          <w:rFonts w:ascii="GHEA Grapalat" w:hAnsi="GHEA Grapalat"/>
        </w:rPr>
        <w:t xml:space="preserve">Детский Ассоциация ведийской общины "Найденный сон </w:t>
      </w:r>
      <w:proofErr w:type="spellStart"/>
      <w:r w:rsidRPr="000C61C0">
        <w:rPr>
          <w:rFonts w:ascii="GHEA Grapalat" w:hAnsi="GHEA Grapalat"/>
        </w:rPr>
        <w:t>Даштакара</w:t>
      </w:r>
      <w:proofErr w:type="spellEnd"/>
      <w:r w:rsidRPr="000C61C0">
        <w:rPr>
          <w:rFonts w:ascii="GHEA Grapalat" w:hAnsi="GHEA Grapalat"/>
        </w:rPr>
        <w:t xml:space="preserve"> НУХ", расположенный в Араратском </w:t>
      </w:r>
      <w:proofErr w:type="spellStart"/>
      <w:r w:rsidRPr="000C61C0">
        <w:rPr>
          <w:rFonts w:ascii="GHEA Grapalat" w:hAnsi="GHEA Grapalat"/>
        </w:rPr>
        <w:t>марзе</w:t>
      </w:r>
      <w:proofErr w:type="spellEnd"/>
      <w:r w:rsidRPr="000C61C0">
        <w:rPr>
          <w:rFonts w:ascii="GHEA Grapalat" w:hAnsi="GHEA Grapalat"/>
        </w:rPr>
        <w:t xml:space="preserve">, </w:t>
      </w:r>
      <w:proofErr w:type="spellStart"/>
      <w:proofErr w:type="gramStart"/>
      <w:r w:rsidRPr="000C61C0">
        <w:rPr>
          <w:rFonts w:ascii="GHEA Grapalat" w:hAnsi="GHEA Grapalat"/>
        </w:rPr>
        <w:t>г.Даштакар</w:t>
      </w:r>
      <w:proofErr w:type="spellEnd"/>
      <w:r w:rsidRPr="000C61C0">
        <w:rPr>
          <w:rFonts w:ascii="GHEA Grapalat" w:hAnsi="GHEA Grapalat"/>
        </w:rPr>
        <w:t xml:space="preserve">  ,</w:t>
      </w:r>
      <w:proofErr w:type="gramEnd"/>
      <w:r w:rsidRPr="000C61C0">
        <w:rPr>
          <w:rFonts w:ascii="GHEA Grapalat" w:hAnsi="GHEA Grapalat"/>
        </w:rPr>
        <w:t xml:space="preserve"> в </w:t>
      </w:r>
      <w:proofErr w:type="spellStart"/>
      <w:r w:rsidRPr="000C61C0">
        <w:rPr>
          <w:rFonts w:ascii="GHEA Grapalat" w:hAnsi="GHEA Grapalat"/>
        </w:rPr>
        <w:t>at</w:t>
      </w:r>
      <w:proofErr w:type="spellEnd"/>
      <w:r w:rsidRPr="000C61C0">
        <w:rPr>
          <w:rFonts w:ascii="GHEA Grapalat" w:hAnsi="GHEA Grapalat"/>
        </w:rPr>
        <w:t xml:space="preserve"> 4-rd p. /2 /1, объявляется котировка, которая проводится в один этап.</w:t>
      </w:r>
    </w:p>
    <w:p w:rsidR="007223C7" w:rsidRPr="000C61C0" w:rsidRDefault="007223C7" w:rsidP="007223C7">
      <w:pPr>
        <w:widowControl w:val="0"/>
        <w:spacing w:after="160"/>
        <w:ind w:firstLine="567"/>
        <w:jc w:val="both"/>
        <w:rPr>
          <w:rFonts w:ascii="GHEA Grapalat" w:hAnsi="GHEA Grapalat"/>
          <w:spacing w:val="6"/>
        </w:rPr>
      </w:pPr>
      <w:r w:rsidRPr="000C61C0">
        <w:rPr>
          <w:rFonts w:ascii="GHEA Grapalat" w:hAnsi="GHEA Grapalat"/>
        </w:rPr>
        <w:t>Участнику, отобранному по итогам настоящей процедуры, в</w:t>
      </w:r>
      <w:r w:rsidRPr="000C61C0">
        <w:rPr>
          <w:rFonts w:ascii="Courier New" w:hAnsi="Courier New" w:cs="Courier New"/>
          <w:lang w:val="en-US"/>
        </w:rPr>
        <w:t> </w:t>
      </w:r>
      <w:r w:rsidRPr="000C61C0">
        <w:rPr>
          <w:rFonts w:ascii="GHEA Grapalat" w:hAnsi="GHEA Grapalat"/>
          <w:spacing w:val="6"/>
        </w:rPr>
        <w:t>установленном</w:t>
      </w:r>
      <w:r w:rsidRPr="000C61C0">
        <w:rPr>
          <w:rFonts w:ascii="Courier New" w:hAnsi="Courier New" w:cs="Courier New"/>
          <w:spacing w:val="6"/>
          <w:lang w:val="en-US"/>
        </w:rPr>
        <w:t> </w:t>
      </w:r>
      <w:r w:rsidRPr="000C61C0">
        <w:rPr>
          <w:rFonts w:ascii="GHEA Grapalat" w:hAnsi="GHEA Grapalat"/>
          <w:spacing w:val="6"/>
        </w:rPr>
        <w:t xml:space="preserve">порядке будет предложено заключить договор на поставку </w:t>
      </w:r>
    </w:p>
    <w:p w:rsidR="007223C7" w:rsidRPr="000C61C0" w:rsidRDefault="007223C7" w:rsidP="007223C7">
      <w:pPr>
        <w:widowControl w:val="0"/>
        <w:jc w:val="both"/>
        <w:rPr>
          <w:rFonts w:ascii="GHEA Grapalat" w:hAnsi="GHEA Grapalat"/>
        </w:rPr>
      </w:pPr>
      <w:r w:rsidRPr="000C61C0">
        <w:rPr>
          <w:rFonts w:ascii="Sylfaen" w:hAnsi="Sylfaen"/>
          <w:sz w:val="20"/>
          <w:szCs w:val="20"/>
        </w:rPr>
        <w:t xml:space="preserve">продуктов </w:t>
      </w:r>
      <w:proofErr w:type="gramStart"/>
      <w:r w:rsidRPr="000C61C0">
        <w:rPr>
          <w:rFonts w:ascii="Sylfaen" w:hAnsi="Sylfaen"/>
          <w:sz w:val="20"/>
          <w:szCs w:val="20"/>
        </w:rPr>
        <w:t xml:space="preserve">питания  </w:t>
      </w:r>
      <w:r w:rsidRPr="000C61C0">
        <w:rPr>
          <w:rFonts w:ascii="GHEA Grapalat" w:hAnsi="GHEA Grapalat"/>
        </w:rPr>
        <w:t>(</w:t>
      </w:r>
      <w:proofErr w:type="gramEnd"/>
      <w:r w:rsidRPr="000C61C0">
        <w:rPr>
          <w:rFonts w:ascii="GHEA Grapalat" w:hAnsi="GHEA Grapalat"/>
        </w:rPr>
        <w:t>далее — договор).</w:t>
      </w:r>
    </w:p>
    <w:p w:rsidR="007223C7" w:rsidRPr="000C61C0" w:rsidRDefault="007223C7" w:rsidP="007223C7">
      <w:pPr>
        <w:widowControl w:val="0"/>
        <w:spacing w:after="160"/>
        <w:ind w:firstLine="567"/>
        <w:jc w:val="both"/>
        <w:rPr>
          <w:rFonts w:ascii="GHEA Grapalat" w:hAnsi="GHEA Grapalat"/>
        </w:rPr>
      </w:pPr>
      <w:r w:rsidRPr="000C61C0">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0C61C0">
        <w:rPr>
          <w:rFonts w:ascii="Courier New" w:hAnsi="Courier New" w:cs="Courier New"/>
          <w:lang w:val="en-US"/>
        </w:rPr>
        <w:t> </w:t>
      </w:r>
      <w:r w:rsidRPr="000C61C0">
        <w:rPr>
          <w:rFonts w:ascii="GHEA Grapalat" w:hAnsi="GHEA Grapalat"/>
        </w:rPr>
        <w:t>настоящей процедуре.</w:t>
      </w:r>
    </w:p>
    <w:p w:rsidR="007223C7" w:rsidRPr="000C61C0" w:rsidRDefault="007223C7" w:rsidP="007223C7">
      <w:pPr>
        <w:widowControl w:val="0"/>
        <w:spacing w:after="160"/>
        <w:ind w:firstLine="567"/>
        <w:jc w:val="both"/>
        <w:rPr>
          <w:rFonts w:ascii="GHEA Grapalat" w:hAnsi="GHEA Grapalat"/>
        </w:rPr>
      </w:pPr>
      <w:r w:rsidRPr="000C61C0">
        <w:rPr>
          <w:rFonts w:ascii="GHEA Grapalat" w:hAnsi="GHEA Grapalat"/>
        </w:rPr>
        <w:t xml:space="preserve">Условия предъявляемые к лицам, не имеющим права на участие </w:t>
      </w:r>
      <w:proofErr w:type="gramStart"/>
      <w:r w:rsidRPr="000C61C0">
        <w:rPr>
          <w:rFonts w:ascii="GHEA Grapalat" w:hAnsi="GHEA Grapalat"/>
        </w:rPr>
        <w:t>в  данной</w:t>
      </w:r>
      <w:proofErr w:type="gramEnd"/>
      <w:r w:rsidRPr="000C61C0">
        <w:rPr>
          <w:rFonts w:ascii="GHEA Grapalat" w:hAnsi="GHEA Grapalat"/>
        </w:rPr>
        <w:t xml:space="preserve"> процедуре, а также участникам, установлены приглашением на настоящую процедуру.</w:t>
      </w:r>
      <w:r w:rsidRPr="000C61C0" w:rsidDel="00052084">
        <w:rPr>
          <w:rFonts w:ascii="GHEA Grapalat" w:hAnsi="GHEA Grapalat"/>
        </w:rPr>
        <w:t xml:space="preserve"> </w:t>
      </w:r>
    </w:p>
    <w:p w:rsidR="007223C7" w:rsidRPr="000C61C0" w:rsidRDefault="007223C7" w:rsidP="007223C7">
      <w:pPr>
        <w:widowControl w:val="0"/>
        <w:spacing w:after="160"/>
        <w:ind w:firstLine="567"/>
        <w:jc w:val="both"/>
        <w:rPr>
          <w:rFonts w:ascii="GHEA Grapalat" w:hAnsi="GHEA Grapalat"/>
        </w:rPr>
      </w:pPr>
      <w:r w:rsidRPr="000C61C0">
        <w:rPr>
          <w:rFonts w:ascii="GHEA Grapalat" w:hAnsi="GHEA Grapalat"/>
        </w:rPr>
        <w:t>Отобранный участник определяется из числа участников, подавших заявки, оцененные удовлетворительно</w:t>
      </w:r>
      <w:r w:rsidRPr="000C61C0">
        <w:rPr>
          <w:rFonts w:ascii="GHEA Grapalat" w:hAnsi="GHEA Grapalat"/>
          <w:lang w:val="hy-AM"/>
        </w:rPr>
        <w:t xml:space="preserve"> </w:t>
      </w:r>
      <w:r w:rsidRPr="000C61C0">
        <w:rPr>
          <w:rFonts w:ascii="GHEA Grapalat" w:hAnsi="GHEA Grapalat"/>
        </w:rPr>
        <w:t xml:space="preserve">по неценовым условиям, по принципу предпочтения, отдаваемого участнику, представившему минимальное ценовое </w:t>
      </w:r>
      <w:r w:rsidRPr="000C61C0">
        <w:rPr>
          <w:rFonts w:ascii="GHEA Grapalat" w:hAnsi="GHEA Grapalat"/>
        </w:rPr>
        <w:lastRenderedPageBreak/>
        <w:t>предложение.</w:t>
      </w:r>
    </w:p>
    <w:p w:rsidR="007223C7" w:rsidRPr="000C61C0" w:rsidRDefault="007223C7" w:rsidP="007223C7">
      <w:pPr>
        <w:widowControl w:val="0"/>
        <w:spacing w:after="160"/>
        <w:ind w:firstLine="567"/>
        <w:jc w:val="both"/>
        <w:rPr>
          <w:rFonts w:ascii="GHEA Grapalat" w:hAnsi="GHEA Grapalat"/>
        </w:rPr>
      </w:pPr>
      <w:r w:rsidRPr="000C61C0">
        <w:rPr>
          <w:rFonts w:ascii="GHEA Grapalat" w:hAnsi="GHEA Grapalat"/>
        </w:rPr>
        <w:t>В отношении настоящей процедуры применяются положения Соглашения Всемирной торговой организации по правительственным закупкам.</w:t>
      </w:r>
      <w:r w:rsidRPr="000C61C0">
        <w:rPr>
          <w:rFonts w:ascii="GHEA Grapalat" w:hAnsi="GHEA Grapalat"/>
          <w:vertAlign w:val="superscript"/>
        </w:rPr>
        <w:footnoteReference w:id="2"/>
      </w:r>
    </w:p>
    <w:p w:rsidR="007223C7" w:rsidRPr="000C61C0" w:rsidRDefault="007223C7" w:rsidP="007223C7">
      <w:pPr>
        <w:widowControl w:val="0"/>
        <w:spacing w:after="160"/>
        <w:ind w:firstLine="567"/>
        <w:jc w:val="both"/>
        <w:rPr>
          <w:rFonts w:ascii="GHEA Grapalat" w:hAnsi="GHEA Grapalat"/>
          <w:spacing w:val="-6"/>
        </w:rPr>
      </w:pPr>
      <w:r w:rsidRPr="000C61C0">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0C61C0">
        <w:rPr>
          <w:rFonts w:ascii="Courier New" w:hAnsi="Courier New" w:cs="Courier New"/>
          <w:spacing w:val="-6"/>
          <w:lang w:val="en-US"/>
        </w:rPr>
        <w:t> </w:t>
      </w:r>
      <w:r w:rsidRPr="000C61C0">
        <w:rPr>
          <w:rFonts w:ascii="GHEA Grapalat" w:hAnsi="GHEA Grapalat"/>
          <w:spacing w:val="-6"/>
        </w:rPr>
        <w:t xml:space="preserve">электронной форме в течение рабочего дня, следующего за днем получения заявления. </w:t>
      </w:r>
    </w:p>
    <w:p w:rsidR="007223C7" w:rsidRPr="007223C7" w:rsidRDefault="007223C7" w:rsidP="007223C7">
      <w:pPr>
        <w:widowControl w:val="0"/>
        <w:ind w:firstLine="709"/>
        <w:rPr>
          <w:rFonts w:ascii="GHEA Grapalat" w:hAnsi="GHEA Grapalat"/>
          <w:color w:val="FF0000"/>
        </w:rPr>
      </w:pPr>
      <w:r w:rsidRPr="000C61C0">
        <w:rPr>
          <w:rFonts w:ascii="GHEA Grapalat" w:hAnsi="GHEA Grapalat"/>
        </w:rPr>
        <w:t xml:space="preserve">Заявки на </w:t>
      </w:r>
      <w:proofErr w:type="spellStart"/>
      <w:r w:rsidRPr="000C61C0">
        <w:rPr>
          <w:rFonts w:ascii="GHEA Grapalat" w:hAnsi="GHEA Grapalat"/>
        </w:rPr>
        <w:t>на</w:t>
      </w:r>
      <w:proofErr w:type="spellEnd"/>
      <w:r w:rsidRPr="000C61C0">
        <w:rPr>
          <w:rFonts w:ascii="GHEA Grapalat" w:hAnsi="GHEA Grapalat"/>
        </w:rPr>
        <w:t xml:space="preserve"> открытый конкурс необходимо подавать по адресу Детский </w:t>
      </w:r>
      <w:proofErr w:type="gramStart"/>
      <w:r w:rsidRPr="000C61C0">
        <w:rPr>
          <w:rFonts w:ascii="GHEA Grapalat" w:hAnsi="GHEA Grapalat"/>
        </w:rPr>
        <w:t>сад  &lt;</w:t>
      </w:r>
      <w:proofErr w:type="gramEnd"/>
      <w:r w:rsidRPr="000C61C0">
        <w:rPr>
          <w:rFonts w:ascii="GHEA Grapalat" w:hAnsi="GHEA Grapalat"/>
        </w:rPr>
        <w:t xml:space="preserve">&lt; </w:t>
      </w:r>
      <w:proofErr w:type="spellStart"/>
      <w:r w:rsidRPr="000C61C0">
        <w:rPr>
          <w:rFonts w:ascii="GHEA Grapalat" w:hAnsi="GHEA Grapalat"/>
        </w:rPr>
        <w:t>Гтнвац</w:t>
      </w:r>
      <w:proofErr w:type="spellEnd"/>
      <w:r w:rsidRPr="000C61C0">
        <w:rPr>
          <w:rFonts w:ascii="GHEA Grapalat" w:hAnsi="GHEA Grapalat"/>
        </w:rPr>
        <w:t xml:space="preserve">  </w:t>
      </w:r>
      <w:proofErr w:type="spellStart"/>
      <w:r w:rsidRPr="000C61C0">
        <w:rPr>
          <w:rFonts w:ascii="GHEA Grapalat" w:hAnsi="GHEA Grapalat"/>
        </w:rPr>
        <w:t>Ераз</w:t>
      </w:r>
      <w:proofErr w:type="spellEnd"/>
      <w:r w:rsidRPr="000C61C0">
        <w:rPr>
          <w:rFonts w:ascii="GHEA Grapalat" w:hAnsi="GHEA Grapalat"/>
        </w:rPr>
        <w:t xml:space="preserve"> &gt;&gt;Араратской области, расположенный в Араратском </w:t>
      </w:r>
      <w:proofErr w:type="spellStart"/>
      <w:r w:rsidRPr="000C61C0">
        <w:rPr>
          <w:rFonts w:ascii="GHEA Grapalat" w:hAnsi="GHEA Grapalat"/>
        </w:rPr>
        <w:t>марзе</w:t>
      </w:r>
      <w:proofErr w:type="spellEnd"/>
      <w:r w:rsidRPr="000C61C0">
        <w:rPr>
          <w:rFonts w:ascii="GHEA Grapalat" w:hAnsi="GHEA Grapalat"/>
        </w:rPr>
        <w:t xml:space="preserve">, </w:t>
      </w:r>
      <w:proofErr w:type="spellStart"/>
      <w:r w:rsidRPr="000C61C0">
        <w:rPr>
          <w:rFonts w:ascii="GHEA Grapalat" w:hAnsi="GHEA Grapalat"/>
        </w:rPr>
        <w:t>г.Даштакар</w:t>
      </w:r>
      <w:proofErr w:type="spellEnd"/>
      <w:r w:rsidRPr="000C61C0">
        <w:rPr>
          <w:rFonts w:ascii="GHEA Grapalat" w:hAnsi="GHEA Grapalat"/>
        </w:rPr>
        <w:t xml:space="preserve">  , в </w:t>
      </w:r>
      <w:proofErr w:type="spellStart"/>
      <w:r w:rsidRPr="000C61C0">
        <w:rPr>
          <w:rFonts w:ascii="GHEA Grapalat" w:hAnsi="GHEA Grapalat"/>
        </w:rPr>
        <w:t>at</w:t>
      </w:r>
      <w:proofErr w:type="spellEnd"/>
      <w:r w:rsidRPr="000C61C0">
        <w:rPr>
          <w:rFonts w:ascii="GHEA Grapalat" w:hAnsi="GHEA Grapalat"/>
        </w:rPr>
        <w:t xml:space="preserve"> 4-rd p. /2 /1, </w:t>
      </w:r>
      <w:r w:rsidRPr="000C61C0">
        <w:rPr>
          <w:rFonts w:ascii="GHEA Grapalat" w:hAnsi="GHEA Grapalat"/>
          <w:i/>
        </w:rPr>
        <w:t xml:space="preserve"> </w:t>
      </w:r>
      <w:r w:rsidRPr="000C61C0">
        <w:rPr>
          <w:rFonts w:ascii="GHEA Grapalat" w:hAnsi="GHEA Grapalat"/>
        </w:rPr>
        <w:t>в документарной форме</w:t>
      </w:r>
      <w:r w:rsidRPr="007C2EA9">
        <w:rPr>
          <w:rFonts w:ascii="GHEA Grapalat" w:hAnsi="GHEA Grapalat"/>
        </w:rPr>
        <w:t xml:space="preserve">, </w:t>
      </w:r>
      <w:r w:rsidRPr="002015E2">
        <w:rPr>
          <w:rFonts w:ascii="GHEA Grapalat" w:hAnsi="GHEA Grapalat"/>
        </w:rPr>
        <w:t>до 1</w:t>
      </w:r>
      <w:r w:rsidR="002015E2" w:rsidRPr="002015E2">
        <w:rPr>
          <w:rFonts w:ascii="GHEA Grapalat" w:hAnsi="GHEA Grapalat"/>
        </w:rPr>
        <w:t>2.3</w:t>
      </w:r>
      <w:r w:rsidRPr="002015E2">
        <w:rPr>
          <w:rFonts w:ascii="GHEA Grapalat" w:hAnsi="GHEA Grapalat"/>
        </w:rPr>
        <w:t xml:space="preserve">0 </w:t>
      </w:r>
    </w:p>
    <w:p w:rsidR="007223C7" w:rsidRPr="007223C7" w:rsidRDefault="007223C7" w:rsidP="007223C7">
      <w:pPr>
        <w:widowControl w:val="0"/>
        <w:ind w:firstLine="709"/>
        <w:rPr>
          <w:rFonts w:ascii="GHEA Grapalat" w:hAnsi="GHEA Grapalat"/>
          <w:color w:val="FF0000"/>
        </w:rPr>
      </w:pPr>
    </w:p>
    <w:p w:rsidR="007223C7" w:rsidRPr="002015E2" w:rsidRDefault="007223C7" w:rsidP="007223C7">
      <w:pPr>
        <w:widowControl w:val="0"/>
        <w:ind w:firstLine="709"/>
        <w:rPr>
          <w:rFonts w:ascii="GHEA Grapalat" w:hAnsi="GHEA Grapalat"/>
        </w:rPr>
      </w:pPr>
      <w:r w:rsidRPr="007C2EA9">
        <w:rPr>
          <w:rFonts w:ascii="GHEA Grapalat" w:hAnsi="GHEA Grapalat"/>
        </w:rPr>
        <w:t xml:space="preserve">часов 7-го дня со дня опубликования настоящего объявления. Кроме армянского языка заявки могут быть поданы также на английском или русском языке. Вскрытие заявок будет проводиться по адресу </w:t>
      </w:r>
      <w:proofErr w:type="gramStart"/>
      <w:r w:rsidRPr="007C2EA9">
        <w:rPr>
          <w:rFonts w:ascii="GHEA Grapalat" w:hAnsi="GHEA Grapalat"/>
        </w:rPr>
        <w:t xml:space="preserve">&lt;&lt; </w:t>
      </w:r>
      <w:proofErr w:type="spellStart"/>
      <w:r w:rsidRPr="007C2EA9">
        <w:rPr>
          <w:rFonts w:ascii="GHEA Grapalat" w:hAnsi="GHEA Grapalat"/>
        </w:rPr>
        <w:t>Гтнвац</w:t>
      </w:r>
      <w:proofErr w:type="spellEnd"/>
      <w:proofErr w:type="gramEnd"/>
      <w:r w:rsidRPr="007C2EA9">
        <w:rPr>
          <w:rFonts w:ascii="GHEA Grapalat" w:hAnsi="GHEA Grapalat"/>
        </w:rPr>
        <w:t xml:space="preserve">  </w:t>
      </w:r>
      <w:proofErr w:type="spellStart"/>
      <w:r w:rsidRPr="007C2EA9">
        <w:rPr>
          <w:rFonts w:ascii="GHEA Grapalat" w:hAnsi="GHEA Grapalat"/>
        </w:rPr>
        <w:t>Ераз</w:t>
      </w:r>
      <w:proofErr w:type="spellEnd"/>
      <w:r w:rsidRPr="007C2EA9">
        <w:rPr>
          <w:rFonts w:ascii="GHEA Grapalat" w:hAnsi="GHEA Grapalat"/>
        </w:rPr>
        <w:t xml:space="preserve"> &gt;&gt; АНКА находится на </w:t>
      </w:r>
      <w:proofErr w:type="spellStart"/>
      <w:r w:rsidRPr="007C2EA9">
        <w:rPr>
          <w:rFonts w:ascii="GHEA Grapalat" w:hAnsi="GHEA Grapalat"/>
        </w:rPr>
        <w:t>г.Даштакар</w:t>
      </w:r>
      <w:proofErr w:type="spellEnd"/>
      <w:r w:rsidRPr="007C2EA9">
        <w:rPr>
          <w:rFonts w:ascii="GHEA Grapalat" w:hAnsi="GHEA Grapalat"/>
        </w:rPr>
        <w:t xml:space="preserve">  , в </w:t>
      </w:r>
      <w:proofErr w:type="spellStart"/>
      <w:r w:rsidRPr="007C2EA9">
        <w:rPr>
          <w:rFonts w:ascii="GHEA Grapalat" w:hAnsi="GHEA Grapalat"/>
        </w:rPr>
        <w:t>at</w:t>
      </w:r>
      <w:proofErr w:type="spellEnd"/>
      <w:r w:rsidRPr="007C2EA9">
        <w:rPr>
          <w:rFonts w:ascii="GHEA Grapalat" w:hAnsi="GHEA Grapalat"/>
        </w:rPr>
        <w:t xml:space="preserve"> 4-rd p. /2 </w:t>
      </w:r>
      <w:r>
        <w:rPr>
          <w:rFonts w:ascii="GHEA Grapalat" w:hAnsi="GHEA Grapalat"/>
        </w:rPr>
        <w:t>/1</w:t>
      </w:r>
      <w:r w:rsidRPr="002015E2">
        <w:rPr>
          <w:rFonts w:ascii="GHEA Grapalat" w:hAnsi="GHEA Grapalat"/>
        </w:rPr>
        <w:t>, 1</w:t>
      </w:r>
      <w:r w:rsidR="00036FC5" w:rsidRPr="002015E2">
        <w:rPr>
          <w:rFonts w:ascii="GHEA Grapalat" w:hAnsi="GHEA Grapalat"/>
        </w:rPr>
        <w:t>7</w:t>
      </w:r>
      <w:r w:rsidRPr="002015E2">
        <w:rPr>
          <w:rFonts w:ascii="GHEA Grapalat" w:hAnsi="GHEA Grapalat"/>
        </w:rPr>
        <w:t>.12.2025 года в 1</w:t>
      </w:r>
      <w:r w:rsidR="002015E2" w:rsidRPr="002015E2">
        <w:rPr>
          <w:rFonts w:ascii="GHEA Grapalat" w:hAnsi="GHEA Grapalat"/>
        </w:rPr>
        <w:t>2:3</w:t>
      </w:r>
      <w:r w:rsidRPr="002015E2">
        <w:rPr>
          <w:rFonts w:ascii="GHEA Grapalat" w:hAnsi="GHEA Grapalat"/>
        </w:rPr>
        <w:t>0.</w:t>
      </w:r>
    </w:p>
    <w:p w:rsidR="007223C7" w:rsidRPr="007C2EA9" w:rsidRDefault="007223C7" w:rsidP="007223C7">
      <w:pPr>
        <w:widowControl w:val="0"/>
        <w:spacing w:after="160"/>
        <w:ind w:firstLine="567"/>
        <w:jc w:val="both"/>
        <w:rPr>
          <w:rFonts w:ascii="GHEA Grapalat" w:hAnsi="GHEA Grapalat"/>
        </w:rPr>
      </w:pPr>
      <w:r w:rsidRPr="007C2EA9">
        <w:rPr>
          <w:rFonts w:ascii="GHEA Grapalat" w:hAnsi="GHEA Grapalat"/>
        </w:rPr>
        <w:t>Обжалование данной процедуры осуществляется в порядке, установленном законом РА "О закупках" и гражданским процессуальным кодексом РА.</w:t>
      </w:r>
    </w:p>
    <w:p w:rsidR="007223C7" w:rsidRPr="000C61C0" w:rsidRDefault="007223C7" w:rsidP="007223C7">
      <w:pPr>
        <w:widowControl w:val="0"/>
        <w:spacing w:after="160"/>
        <w:ind w:firstLine="567"/>
        <w:jc w:val="both"/>
        <w:rPr>
          <w:rFonts w:ascii="GHEA Grapalat" w:hAnsi="GHEA Grapalat"/>
        </w:rPr>
      </w:pPr>
      <w:r w:rsidRPr="007C2EA9">
        <w:rPr>
          <w:rFonts w:ascii="GHEA Grapalat" w:hAnsi="GHEA Grapalat"/>
        </w:rPr>
        <w:t>Для получения дополнительной информации, связанной с настоящим</w:t>
      </w:r>
      <w:r w:rsidRPr="000C61C0">
        <w:rPr>
          <w:rFonts w:ascii="Courier New" w:hAnsi="Courier New" w:cs="Courier New"/>
          <w:lang w:val="en-US"/>
        </w:rPr>
        <w:t> </w:t>
      </w:r>
      <w:r w:rsidRPr="000C61C0">
        <w:rPr>
          <w:rFonts w:ascii="GHEA Grapalat" w:hAnsi="GHEA Grapalat"/>
        </w:rPr>
        <w:t xml:space="preserve">объявлением, можете обратиться к секретарю Оценочной комиссии </w:t>
      </w:r>
    </w:p>
    <w:p w:rsidR="007223C7" w:rsidRPr="000C61C0" w:rsidRDefault="007223C7" w:rsidP="007223C7">
      <w:pPr>
        <w:widowControl w:val="0"/>
        <w:spacing w:after="160"/>
        <w:ind w:firstLine="720"/>
        <w:jc w:val="both"/>
        <w:rPr>
          <w:rFonts w:ascii="GHEA Grapalat" w:hAnsi="GHEA Grapalat"/>
        </w:rPr>
      </w:pPr>
    </w:p>
    <w:p w:rsidR="007223C7" w:rsidRPr="009E3704" w:rsidRDefault="007223C7" w:rsidP="007223C7">
      <w:pPr>
        <w:widowControl w:val="0"/>
        <w:spacing w:after="160"/>
        <w:ind w:firstLine="720"/>
        <w:jc w:val="both"/>
        <w:rPr>
          <w:rFonts w:ascii="GHEA Grapalat" w:hAnsi="GHEA Grapalat"/>
          <w:u w:val="single"/>
        </w:rPr>
      </w:pPr>
      <w:r w:rsidRPr="009E3704">
        <w:rPr>
          <w:rFonts w:ascii="GHEA Grapalat" w:hAnsi="GHEA Grapalat"/>
        </w:rPr>
        <w:t xml:space="preserve">Телефон </w:t>
      </w:r>
      <w:r>
        <w:rPr>
          <w:rFonts w:ascii="GHEA Grapalat" w:hAnsi="GHEA Grapalat"/>
        </w:rPr>
        <w:t xml:space="preserve">  </w:t>
      </w:r>
      <w:r w:rsidRPr="00644EF4">
        <w:rPr>
          <w:rFonts w:ascii="GHEA Grapalat" w:eastAsia="GHEA Grapalat" w:hAnsi="GHEA Grapalat" w:cs="GHEA Grapalat"/>
          <w:sz w:val="20"/>
          <w:lang w:val="hy-AM"/>
        </w:rPr>
        <w:t xml:space="preserve">060881111 </w:t>
      </w:r>
      <w:r>
        <w:rPr>
          <w:rFonts w:ascii="GHEA Grapalat" w:eastAsia="GHEA Grapalat" w:hAnsi="GHEA Grapalat" w:cs="GHEA Grapalat"/>
          <w:sz w:val="20"/>
        </w:rPr>
        <w:t xml:space="preserve">  </w:t>
      </w:r>
      <w:r w:rsidRPr="00644EF4">
        <w:rPr>
          <w:rFonts w:ascii="GHEA Grapalat" w:eastAsia="GHEA Grapalat" w:hAnsi="GHEA Grapalat" w:cs="GHEA Grapalat"/>
          <w:sz w:val="20"/>
          <w:lang w:val="hy-AM"/>
        </w:rPr>
        <w:t>015</w:t>
      </w:r>
    </w:p>
    <w:p w:rsidR="007223C7" w:rsidRPr="00501D4F" w:rsidRDefault="007223C7" w:rsidP="007223C7">
      <w:pPr>
        <w:ind w:firstLine="720"/>
        <w:jc w:val="both"/>
        <w:rPr>
          <w:rFonts w:ascii="GHEA Grapalat" w:hAnsi="GHEA Grapalat"/>
          <w:sz w:val="22"/>
          <w:szCs w:val="22"/>
          <w:lang w:val="af-ZA"/>
        </w:rPr>
      </w:pPr>
      <w:r w:rsidRPr="00501D4F">
        <w:rPr>
          <w:rFonts w:ascii="GHEA Grapalat" w:hAnsi="GHEA Grapalat"/>
          <w:sz w:val="22"/>
          <w:szCs w:val="22"/>
        </w:rPr>
        <w:t xml:space="preserve">Электронная почта </w:t>
      </w:r>
      <w:r w:rsidRPr="00501D4F">
        <w:rPr>
          <w:rFonts w:ascii="GHEA Grapalat" w:hAnsi="GHEA Grapalat"/>
          <w:sz w:val="22"/>
          <w:szCs w:val="22"/>
          <w:lang w:val="en-US"/>
        </w:rPr>
        <w:t>E</w:t>
      </w:r>
      <w:r w:rsidRPr="00501D4F">
        <w:rPr>
          <w:rFonts w:ascii="GHEA Grapalat" w:hAnsi="GHEA Grapalat"/>
          <w:sz w:val="22"/>
          <w:szCs w:val="22"/>
        </w:rPr>
        <w:t>-</w:t>
      </w:r>
      <w:r w:rsidRPr="00501D4F">
        <w:rPr>
          <w:rFonts w:ascii="GHEA Grapalat" w:hAnsi="GHEA Grapalat"/>
          <w:sz w:val="22"/>
          <w:szCs w:val="22"/>
          <w:lang w:val="en-US"/>
        </w:rPr>
        <w:t>mail</w:t>
      </w:r>
      <w:hyperlink r:id="rId8" w:history="1">
        <w:r w:rsidRPr="00501D4F">
          <w:rPr>
            <w:rFonts w:ascii="GHEA Grapalat" w:hAnsi="GHEA Grapalat"/>
            <w:i/>
            <w:color w:val="0000FF"/>
            <w:sz w:val="22"/>
            <w:szCs w:val="22"/>
            <w:lang w:val="af-ZA"/>
          </w:rPr>
          <w:t>vedu.qaxaqapetaran.2017@mail.ru</w:t>
        </w:r>
      </w:hyperlink>
    </w:p>
    <w:p w:rsidR="00915A97" w:rsidRPr="00D5443D" w:rsidRDefault="007223C7" w:rsidP="007223C7">
      <w:pPr>
        <w:pStyle w:val="a3"/>
        <w:widowControl w:val="0"/>
        <w:spacing w:after="160" w:line="240" w:lineRule="auto"/>
        <w:ind w:left="3969" w:firstLine="0"/>
        <w:rPr>
          <w:rFonts w:ascii="GHEA Grapalat" w:hAnsi="GHEA Grapalat"/>
          <w:i w:val="0"/>
          <w:sz w:val="16"/>
          <w:szCs w:val="16"/>
        </w:rPr>
      </w:pPr>
      <w:r w:rsidRPr="00501D4F">
        <w:rPr>
          <w:rFonts w:ascii="GHEA Grapalat" w:hAnsi="GHEA Grapalat"/>
          <w:sz w:val="22"/>
          <w:szCs w:val="22"/>
        </w:rPr>
        <w:t>Заказчик</w:t>
      </w:r>
      <w:proofErr w:type="gramStart"/>
      <w:r w:rsidRPr="00501D4F">
        <w:rPr>
          <w:rFonts w:ascii="GHEA Grapalat" w:hAnsi="GHEA Grapalat"/>
          <w:sz w:val="22"/>
          <w:szCs w:val="22"/>
        </w:rPr>
        <w:t xml:space="preserve"> </w:t>
      </w:r>
      <w:r w:rsidRPr="00501D4F">
        <w:rPr>
          <w:rFonts w:ascii="Sylfaen" w:hAnsi="Sylfaen"/>
          <w:sz w:val="22"/>
          <w:szCs w:val="22"/>
          <w:lang w:val="hy-AM"/>
        </w:rPr>
        <w:t xml:space="preserve">  </w:t>
      </w:r>
      <w:r w:rsidRPr="00151EE5">
        <w:rPr>
          <w:rFonts w:ascii="GHEA Grapalat" w:hAnsi="GHEA Grapalat"/>
        </w:rPr>
        <w:t>&lt;</w:t>
      </w:r>
      <w:proofErr w:type="gramEnd"/>
      <w:r w:rsidRPr="00151EE5">
        <w:rPr>
          <w:rFonts w:ascii="GHEA Grapalat" w:hAnsi="GHEA Grapalat"/>
        </w:rPr>
        <w:t xml:space="preserve">&lt; </w:t>
      </w:r>
      <w:proofErr w:type="spellStart"/>
      <w:r w:rsidRPr="00151EE5">
        <w:rPr>
          <w:rFonts w:ascii="GHEA Grapalat" w:hAnsi="GHEA Grapalat"/>
        </w:rPr>
        <w:t>Гтнвац</w:t>
      </w:r>
      <w:proofErr w:type="spellEnd"/>
      <w:r w:rsidRPr="00151EE5">
        <w:rPr>
          <w:rFonts w:ascii="GHEA Grapalat" w:hAnsi="GHEA Grapalat"/>
        </w:rPr>
        <w:t xml:space="preserve">  </w:t>
      </w:r>
      <w:proofErr w:type="spellStart"/>
      <w:r w:rsidRPr="00151EE5">
        <w:rPr>
          <w:rFonts w:ascii="GHEA Grapalat" w:hAnsi="GHEA Grapalat"/>
        </w:rPr>
        <w:t>Ераз</w:t>
      </w:r>
      <w:proofErr w:type="spellEnd"/>
      <w:r w:rsidRPr="00151EE5">
        <w:rPr>
          <w:rFonts w:ascii="GHEA Grapalat" w:hAnsi="GHEA Grapalat"/>
        </w:rPr>
        <w:t xml:space="preserve"> &gt;&gt; </w:t>
      </w:r>
      <w:r w:rsidRPr="00B94E45">
        <w:rPr>
          <w:rFonts w:ascii="GHEA Grapalat" w:hAnsi="GHEA Grapalat"/>
        </w:rPr>
        <w:t xml:space="preserve">АНКА </w:t>
      </w:r>
      <w:proofErr w:type="spellStart"/>
      <w:r w:rsidRPr="00151EE5">
        <w:rPr>
          <w:rFonts w:ascii="GHEA Grapalat" w:hAnsi="GHEA Grapalat"/>
        </w:rPr>
        <w:t>г.Даштакар</w:t>
      </w:r>
      <w:proofErr w:type="spellEnd"/>
      <w:r w:rsidRPr="00151EE5">
        <w:rPr>
          <w:rFonts w:ascii="GHEA Grapalat" w:hAnsi="GHEA Grapalat"/>
        </w:rPr>
        <w:t xml:space="preserve">  </w:t>
      </w:r>
      <w:r w:rsidR="00915A97">
        <w:rPr>
          <w:rFonts w:ascii="GHEA Grapalat" w:hAnsi="GHEA Grapalat" w:cs="Sylfaen"/>
          <w:b/>
        </w:rPr>
        <w:br w:type="page"/>
      </w: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7223C7" w:rsidRPr="009E3704" w:rsidRDefault="005D7731" w:rsidP="007223C7">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7223C7" w:rsidRPr="009E3704">
        <w:rPr>
          <w:rFonts w:ascii="GHEA Grapalat" w:hAnsi="GHEA Grapalat"/>
          <w:i/>
        </w:rPr>
        <w:t xml:space="preserve">под кодом </w:t>
      </w:r>
      <w:r w:rsidR="007223C7">
        <w:rPr>
          <w:rFonts w:ascii="Sylfaen" w:hAnsi="Sylfaen"/>
        </w:rPr>
        <w:t>DM-GHAPDzB-26/01</w:t>
      </w:r>
      <w:r w:rsidR="007223C7" w:rsidRPr="009E3704">
        <w:rPr>
          <w:rFonts w:ascii="GHEA Grapalat" w:hAnsi="GHEA Grapalat"/>
          <w:i/>
        </w:rPr>
        <w:br/>
        <w:t xml:space="preserve">№ 1 от </w:t>
      </w:r>
      <w:r w:rsidR="00036FC5" w:rsidRPr="00036FC5">
        <w:rPr>
          <w:rFonts w:ascii="GHEA Grapalat" w:hAnsi="GHEA Grapalat"/>
          <w:i/>
        </w:rPr>
        <w:t>10</w:t>
      </w:r>
      <w:r w:rsidR="007223C7">
        <w:rPr>
          <w:rFonts w:ascii="GHEA Grapalat" w:hAnsi="GHEA Grapalat"/>
        </w:rPr>
        <w:t>.12</w:t>
      </w:r>
      <w:r w:rsidR="007223C7" w:rsidRPr="009E3704">
        <w:rPr>
          <w:rFonts w:ascii="GHEA Grapalat" w:hAnsi="GHEA Grapalat"/>
        </w:rPr>
        <w:t>.</w:t>
      </w:r>
      <w:r w:rsidR="007223C7" w:rsidRPr="009E3704">
        <w:rPr>
          <w:rFonts w:ascii="GHEA Grapalat" w:hAnsi="GHEA Grapalat"/>
          <w:i/>
        </w:rPr>
        <w:t>202</w:t>
      </w:r>
      <w:r w:rsidR="002015E2" w:rsidRPr="002015E2">
        <w:rPr>
          <w:rFonts w:ascii="GHEA Grapalat" w:hAnsi="GHEA Grapalat"/>
          <w:i/>
        </w:rPr>
        <w:t>5</w:t>
      </w:r>
      <w:r w:rsidR="007223C7" w:rsidRPr="009E3704">
        <w:rPr>
          <w:rFonts w:ascii="GHEA Grapalat" w:hAnsi="GHEA Grapalat"/>
          <w:i/>
        </w:rPr>
        <w:t>г.</w:t>
      </w:r>
    </w:p>
    <w:p w:rsidR="00096865" w:rsidRPr="009044F1" w:rsidRDefault="00096865" w:rsidP="007223C7">
      <w:pPr>
        <w:pStyle w:val="aa"/>
        <w:widowControl w:val="0"/>
        <w:spacing w:after="160"/>
        <w:ind w:firstLine="567"/>
        <w:jc w:val="right"/>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7223C7" w:rsidRPr="009044F1" w:rsidRDefault="007223C7" w:rsidP="007223C7">
      <w:pPr>
        <w:pStyle w:val="aa"/>
        <w:widowControl w:val="0"/>
        <w:spacing w:after="160"/>
        <w:ind w:right="-7" w:firstLine="567"/>
        <w:jc w:val="center"/>
        <w:rPr>
          <w:rFonts w:ascii="GHEA Grapalat" w:hAnsi="GHEA Grapalat"/>
        </w:rPr>
      </w:pPr>
      <w:proofErr w:type="gramStart"/>
      <w:r w:rsidRPr="00D5244A">
        <w:rPr>
          <w:rFonts w:ascii="GHEA Grapalat" w:hAnsi="GHEA Grapalat"/>
          <w:sz w:val="32"/>
          <w:szCs w:val="32"/>
        </w:rPr>
        <w:t>"</w:t>
      </w:r>
      <w:r w:rsidRPr="00B94E45">
        <w:rPr>
          <w:rFonts w:ascii="Arial" w:hAnsi="Arial" w:cs="Arial"/>
          <w:i/>
        </w:rPr>
        <w:t xml:space="preserve"> </w:t>
      </w:r>
      <w:r w:rsidRPr="00151EE5">
        <w:rPr>
          <w:rFonts w:ascii="GHEA Grapalat" w:hAnsi="GHEA Grapalat"/>
          <w:i/>
        </w:rPr>
        <w:t xml:space="preserve"> </w:t>
      </w:r>
      <w:proofErr w:type="spellStart"/>
      <w:r w:rsidRPr="00151EE5">
        <w:rPr>
          <w:rFonts w:ascii="GHEA Grapalat" w:hAnsi="GHEA Grapalat"/>
          <w:i/>
        </w:rPr>
        <w:t>Гтнвац</w:t>
      </w:r>
      <w:proofErr w:type="spellEnd"/>
      <w:proofErr w:type="gramEnd"/>
      <w:r w:rsidRPr="00151EE5">
        <w:rPr>
          <w:rFonts w:ascii="GHEA Grapalat" w:hAnsi="GHEA Grapalat"/>
          <w:i/>
        </w:rPr>
        <w:t xml:space="preserve">  </w:t>
      </w:r>
      <w:proofErr w:type="spellStart"/>
      <w:r w:rsidRPr="00151EE5">
        <w:rPr>
          <w:rFonts w:ascii="GHEA Grapalat" w:hAnsi="GHEA Grapalat"/>
          <w:i/>
        </w:rPr>
        <w:t>Ераз</w:t>
      </w:r>
      <w:proofErr w:type="spellEnd"/>
      <w:r w:rsidRPr="00151EE5">
        <w:rPr>
          <w:rFonts w:ascii="GHEA Grapalat" w:hAnsi="GHEA Grapalat"/>
          <w:i/>
        </w:rPr>
        <w:t xml:space="preserve"> </w:t>
      </w:r>
      <w:r w:rsidRPr="009044F1">
        <w:rPr>
          <w:rFonts w:ascii="GHEA Grapalat" w:hAnsi="GHEA Grapalat"/>
          <w:i/>
        </w:rPr>
        <w:t>"</w:t>
      </w:r>
      <w:r w:rsidRPr="00B94E45">
        <w:rPr>
          <w:rFonts w:ascii="GHEA Grapalat" w:hAnsi="GHEA Grapalat"/>
        </w:rPr>
        <w:t>АНКА</w:t>
      </w:r>
      <w:r w:rsidRPr="009044F1">
        <w:rPr>
          <w:rFonts w:ascii="GHEA Grapalat" w:hAnsi="GHEA Grapalat"/>
          <w:i/>
        </w:rPr>
        <w:t xml:space="preserve"> </w:t>
      </w:r>
    </w:p>
    <w:p w:rsidR="007223C7" w:rsidRPr="00501D4F" w:rsidRDefault="007223C7" w:rsidP="007223C7">
      <w:pPr>
        <w:widowControl w:val="0"/>
        <w:spacing w:after="160"/>
        <w:ind w:right="-7" w:firstLine="567"/>
        <w:jc w:val="center"/>
        <w:rPr>
          <w:rFonts w:ascii="Calibri" w:hAnsi="Calibri" w:cs="Sylfaen"/>
        </w:rPr>
      </w:pPr>
      <w:r w:rsidRPr="00501D4F">
        <w:rPr>
          <w:rFonts w:ascii="Calibri" w:hAnsi="Calibri"/>
        </w:rPr>
        <w:t>ПРИГЛАШЕНИЕ</w:t>
      </w:r>
    </w:p>
    <w:p w:rsidR="007223C7" w:rsidRPr="00501D4F" w:rsidRDefault="007223C7" w:rsidP="007223C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Sylfaen" w:hAnsi="Sylfaen" w:cs="Courier New"/>
          <w:lang w:val="hy-AM" w:eastAsia="en-US" w:bidi="ar-SA"/>
        </w:rPr>
      </w:pPr>
      <w:r w:rsidRPr="00501D4F">
        <w:rPr>
          <w:rFonts w:ascii="Calibri" w:hAnsi="Calibri" w:cs="Courier New"/>
          <w:lang w:eastAsia="en-US" w:bidi="ar-SA"/>
        </w:rPr>
        <w:t xml:space="preserve">НА </w:t>
      </w:r>
      <w:proofErr w:type="gramStart"/>
      <w:r w:rsidRPr="00501D4F">
        <w:rPr>
          <w:rFonts w:ascii="Calibri" w:hAnsi="Calibri" w:cs="Courier New"/>
          <w:lang w:eastAsia="en-US" w:bidi="ar-SA"/>
        </w:rPr>
        <w:t>ЗАПРОС  КОТИРОВОК</w:t>
      </w:r>
      <w:proofErr w:type="gramEnd"/>
      <w:r w:rsidRPr="00501D4F">
        <w:rPr>
          <w:rFonts w:ascii="Calibri" w:hAnsi="Calibri" w:cs="Courier New"/>
          <w:lang w:eastAsia="en-US" w:bidi="ar-SA"/>
        </w:rPr>
        <w:t xml:space="preserve">, ОБЪЯВЛЕННЫЙ С ЦЕЛЬЮ ПРИОБРЕТЕНИЯ «ПРОДУКТОВ»ДЛЯ НУЖД </w:t>
      </w:r>
    </w:p>
    <w:p w:rsidR="007223C7" w:rsidRPr="009044F1" w:rsidRDefault="007223C7" w:rsidP="007223C7">
      <w:pPr>
        <w:pStyle w:val="aa"/>
        <w:widowControl w:val="0"/>
        <w:spacing w:after="160"/>
        <w:ind w:right="-7" w:firstLine="567"/>
        <w:jc w:val="center"/>
        <w:rPr>
          <w:rFonts w:ascii="GHEA Grapalat" w:hAnsi="GHEA Grapalat"/>
        </w:rPr>
      </w:pPr>
      <w:proofErr w:type="gramStart"/>
      <w:r w:rsidRPr="00D5244A">
        <w:rPr>
          <w:rFonts w:ascii="GHEA Grapalat" w:hAnsi="GHEA Grapalat"/>
          <w:sz w:val="32"/>
          <w:szCs w:val="32"/>
        </w:rPr>
        <w:t>"</w:t>
      </w:r>
      <w:r w:rsidRPr="00B94E45">
        <w:rPr>
          <w:rFonts w:ascii="Arial" w:hAnsi="Arial" w:cs="Arial"/>
          <w:i/>
        </w:rPr>
        <w:t xml:space="preserve"> </w:t>
      </w:r>
      <w:r w:rsidRPr="00151EE5">
        <w:rPr>
          <w:rFonts w:ascii="GHEA Grapalat" w:hAnsi="GHEA Grapalat"/>
          <w:i/>
        </w:rPr>
        <w:t xml:space="preserve"> </w:t>
      </w:r>
      <w:proofErr w:type="spellStart"/>
      <w:r w:rsidRPr="00151EE5">
        <w:rPr>
          <w:rFonts w:ascii="GHEA Grapalat" w:hAnsi="GHEA Grapalat"/>
          <w:i/>
        </w:rPr>
        <w:t>Гтнвац</w:t>
      </w:r>
      <w:proofErr w:type="spellEnd"/>
      <w:proofErr w:type="gramEnd"/>
      <w:r w:rsidRPr="00151EE5">
        <w:rPr>
          <w:rFonts w:ascii="GHEA Grapalat" w:hAnsi="GHEA Grapalat"/>
          <w:i/>
        </w:rPr>
        <w:t xml:space="preserve">  </w:t>
      </w:r>
      <w:proofErr w:type="spellStart"/>
      <w:r w:rsidRPr="00151EE5">
        <w:rPr>
          <w:rFonts w:ascii="GHEA Grapalat" w:hAnsi="GHEA Grapalat"/>
          <w:i/>
        </w:rPr>
        <w:t>Ераз</w:t>
      </w:r>
      <w:proofErr w:type="spellEnd"/>
      <w:r w:rsidRPr="00151EE5">
        <w:rPr>
          <w:rFonts w:ascii="GHEA Grapalat" w:hAnsi="GHEA Grapalat"/>
          <w:i/>
        </w:rPr>
        <w:t xml:space="preserve"> </w:t>
      </w:r>
      <w:r w:rsidRPr="009044F1">
        <w:rPr>
          <w:rFonts w:ascii="GHEA Grapalat" w:hAnsi="GHEA Grapalat"/>
          <w:i/>
        </w:rPr>
        <w:t>"</w:t>
      </w:r>
      <w:r w:rsidRPr="00B94E45">
        <w:rPr>
          <w:rFonts w:ascii="GHEA Grapalat" w:hAnsi="GHEA Grapalat"/>
        </w:rPr>
        <w:t>АНКА</w:t>
      </w:r>
      <w:r w:rsidRPr="009044F1">
        <w:rPr>
          <w:rFonts w:ascii="GHEA Grapalat" w:hAnsi="GHEA Grapalat"/>
          <w:i/>
        </w:rPr>
        <w:t xml:space="preserve"> </w:t>
      </w: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7223C7" w:rsidRPr="009044F1" w:rsidRDefault="007223C7" w:rsidP="007223C7">
      <w:pPr>
        <w:pStyle w:val="aa"/>
        <w:widowControl w:val="0"/>
        <w:spacing w:after="160"/>
        <w:ind w:right="-7" w:firstLine="567"/>
        <w:jc w:val="center"/>
        <w:rPr>
          <w:rFonts w:ascii="GHEA Grapalat" w:hAnsi="GHEA Grapalat"/>
        </w:rPr>
      </w:pPr>
      <w:proofErr w:type="gramStart"/>
      <w:r w:rsidRPr="00D5244A">
        <w:rPr>
          <w:rFonts w:ascii="GHEA Grapalat" w:hAnsi="GHEA Grapalat"/>
          <w:sz w:val="32"/>
          <w:szCs w:val="32"/>
        </w:rPr>
        <w:t>"</w:t>
      </w:r>
      <w:r w:rsidRPr="00B94E45">
        <w:rPr>
          <w:rFonts w:ascii="Arial" w:hAnsi="Arial" w:cs="Arial"/>
          <w:i/>
        </w:rPr>
        <w:t xml:space="preserve"> </w:t>
      </w:r>
      <w:r w:rsidRPr="00151EE5">
        <w:rPr>
          <w:rFonts w:ascii="GHEA Grapalat" w:hAnsi="GHEA Grapalat"/>
          <w:i/>
        </w:rPr>
        <w:t xml:space="preserve"> </w:t>
      </w:r>
      <w:proofErr w:type="spellStart"/>
      <w:r w:rsidRPr="00151EE5">
        <w:rPr>
          <w:rFonts w:ascii="GHEA Grapalat" w:hAnsi="GHEA Grapalat"/>
          <w:i/>
        </w:rPr>
        <w:t>Гтнвац</w:t>
      </w:r>
      <w:proofErr w:type="spellEnd"/>
      <w:proofErr w:type="gramEnd"/>
      <w:r w:rsidRPr="00151EE5">
        <w:rPr>
          <w:rFonts w:ascii="GHEA Grapalat" w:hAnsi="GHEA Grapalat"/>
          <w:i/>
        </w:rPr>
        <w:t xml:space="preserve">  </w:t>
      </w:r>
      <w:proofErr w:type="spellStart"/>
      <w:r w:rsidRPr="00151EE5">
        <w:rPr>
          <w:rFonts w:ascii="GHEA Grapalat" w:hAnsi="GHEA Grapalat"/>
          <w:i/>
        </w:rPr>
        <w:t>Ераз</w:t>
      </w:r>
      <w:proofErr w:type="spellEnd"/>
      <w:r w:rsidRPr="00151EE5">
        <w:rPr>
          <w:rFonts w:ascii="GHEA Grapalat" w:hAnsi="GHEA Grapalat"/>
          <w:i/>
        </w:rPr>
        <w:t xml:space="preserve"> </w:t>
      </w:r>
      <w:r w:rsidRPr="009044F1">
        <w:rPr>
          <w:rFonts w:ascii="GHEA Grapalat" w:hAnsi="GHEA Grapalat"/>
          <w:i/>
        </w:rPr>
        <w:t>"</w:t>
      </w:r>
      <w:r w:rsidRPr="00B94E45">
        <w:rPr>
          <w:rFonts w:ascii="GHEA Grapalat" w:hAnsi="GHEA Grapalat"/>
        </w:rPr>
        <w:t>АНКА</w:t>
      </w:r>
      <w:r w:rsidRPr="009044F1">
        <w:rPr>
          <w:rFonts w:ascii="GHEA Grapalat" w:hAnsi="GHEA Grapalat"/>
          <w:i/>
        </w:rPr>
        <w:t xml:space="preserve"> </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3"/>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 xml:space="preserve">Право участника и порядок обжалования им действий и (или) принятых </w:t>
      </w:r>
      <w:r w:rsidRPr="009044F1">
        <w:rPr>
          <w:rFonts w:ascii="GHEA Grapalat" w:hAnsi="GHEA Grapalat"/>
        </w:rPr>
        <w:lastRenderedPageBreak/>
        <w:t>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D5726C">
        <w:rPr>
          <w:rFonts w:ascii="GHEA Grapalat" w:hAnsi="GHEA Grapalat"/>
          <w:i/>
        </w:rPr>
        <w:t>DM-GHAPDZB-26/</w:t>
      </w:r>
      <w:proofErr w:type="gramStart"/>
      <w:r w:rsidR="00D5726C">
        <w:rPr>
          <w:rFonts w:ascii="GHEA Grapalat" w:hAnsi="GHEA Grapalat"/>
          <w:i/>
        </w:rPr>
        <w:t>01</w:t>
      </w:r>
      <w:r w:rsidR="00D5726C" w:rsidRPr="00D5726C">
        <w:rPr>
          <w:rFonts w:ascii="GHEA Grapalat" w:hAnsi="GHEA Grapalat"/>
          <w:i/>
        </w:rPr>
        <w:t xml:space="preserve">  </w:t>
      </w:r>
      <w:r w:rsidR="00096865" w:rsidRPr="006D2DF7">
        <w:rPr>
          <w:rFonts w:ascii="GHEA Grapalat" w:hAnsi="GHEA Grapalat"/>
          <w:spacing w:val="-6"/>
        </w:rPr>
        <w:t>(</w:t>
      </w:r>
      <w:proofErr w:type="gramEnd"/>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7223C7" w:rsidRPr="009044F1" w:rsidRDefault="00A81DD5" w:rsidP="007223C7">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7223C7" w:rsidRPr="009044F1">
        <w:rPr>
          <w:rFonts w:ascii="GHEA Grapalat" w:hAnsi="GHEA Grapalat"/>
          <w:sz w:val="24"/>
          <w:szCs w:val="24"/>
        </w:rPr>
        <w:t>"</w:t>
      </w:r>
      <w:hyperlink r:id="rId9" w:history="1">
        <w:r w:rsidR="007223C7" w:rsidRPr="00501D4F">
          <w:rPr>
            <w:rStyle w:val="a9"/>
            <w:rFonts w:ascii="GHEA Grapalat" w:hAnsi="GHEA Grapalat"/>
            <w:i/>
            <w:sz w:val="24"/>
            <w:szCs w:val="24"/>
            <w:lang w:val="af-ZA"/>
          </w:rPr>
          <w:t>vedu.qaxaqapetaran.2017@mail.ru</w:t>
        </w:r>
      </w:hyperlink>
      <w:r w:rsidR="007223C7" w:rsidRPr="009044F1">
        <w:rPr>
          <w:rFonts w:ascii="GHEA Grapalat" w:hAnsi="GHEA Grapalat"/>
          <w:sz w:val="24"/>
          <w:szCs w:val="24"/>
        </w:rPr>
        <w:t>".</w:t>
      </w:r>
    </w:p>
    <w:p w:rsidR="00096865" w:rsidRPr="009044F1" w:rsidRDefault="00F5653D" w:rsidP="007223C7">
      <w:pPr>
        <w:pStyle w:val="23"/>
        <w:widowControl w:val="0"/>
        <w:spacing w:after="160" w:line="240" w:lineRule="auto"/>
        <w:ind w:firstLine="567"/>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7223C7" w:rsidRPr="009044F1" w:rsidRDefault="007223C7" w:rsidP="00426A54">
      <w:pPr>
        <w:pStyle w:val="aa"/>
        <w:widowControl w:val="0"/>
        <w:spacing w:after="160"/>
        <w:ind w:right="-7" w:firstLine="567"/>
        <w:jc w:val="center"/>
        <w:rPr>
          <w:rFonts w:ascii="GHEA Grapalat" w:hAnsi="GHEA Grapalat"/>
        </w:rPr>
      </w:pPr>
      <w:r w:rsidRPr="009044F1">
        <w:rPr>
          <w:rFonts w:ascii="GHEA Grapalat" w:hAnsi="GHEA Grapalat"/>
        </w:rPr>
        <w:t>1.1</w:t>
      </w:r>
      <w:r w:rsidRPr="008E6E51">
        <w:rPr>
          <w:rFonts w:ascii="GHEA Grapalat" w:hAnsi="GHEA Grapalat"/>
        </w:rPr>
        <w:t>.</w:t>
      </w:r>
      <w:r w:rsidRPr="00090699">
        <w:rPr>
          <w:rFonts w:ascii="GHEA Grapalat" w:hAnsi="GHEA Grapalat"/>
        </w:rPr>
        <w:tab/>
      </w:r>
      <w:r w:rsidRPr="009044F1">
        <w:rPr>
          <w:rFonts w:ascii="GHEA Grapalat" w:hAnsi="GHEA Grapalat"/>
        </w:rPr>
        <w:t xml:space="preserve">Предметом закупки является приобретение </w:t>
      </w:r>
      <w:proofErr w:type="gramStart"/>
      <w:r w:rsidRPr="00D5244A">
        <w:rPr>
          <w:rFonts w:ascii="GHEA Grapalat" w:hAnsi="GHEA Grapalat"/>
          <w:sz w:val="32"/>
          <w:szCs w:val="32"/>
        </w:rPr>
        <w:t>"</w:t>
      </w:r>
      <w:r w:rsidRPr="00B94E45">
        <w:rPr>
          <w:rFonts w:ascii="Arial" w:hAnsi="Arial" w:cs="Arial"/>
          <w:i/>
        </w:rPr>
        <w:t xml:space="preserve"> </w:t>
      </w:r>
      <w:r w:rsidRPr="00151EE5">
        <w:rPr>
          <w:rFonts w:ascii="GHEA Grapalat" w:hAnsi="GHEA Grapalat"/>
          <w:i/>
        </w:rPr>
        <w:t xml:space="preserve"> </w:t>
      </w:r>
      <w:proofErr w:type="spellStart"/>
      <w:r w:rsidRPr="00151EE5">
        <w:rPr>
          <w:rFonts w:ascii="GHEA Grapalat" w:hAnsi="GHEA Grapalat"/>
          <w:i/>
        </w:rPr>
        <w:t>Гтнвац</w:t>
      </w:r>
      <w:proofErr w:type="spellEnd"/>
      <w:proofErr w:type="gramEnd"/>
      <w:r w:rsidRPr="00151EE5">
        <w:rPr>
          <w:rFonts w:ascii="GHEA Grapalat" w:hAnsi="GHEA Grapalat"/>
          <w:i/>
        </w:rPr>
        <w:t xml:space="preserve">  </w:t>
      </w:r>
      <w:proofErr w:type="spellStart"/>
      <w:r w:rsidRPr="00151EE5">
        <w:rPr>
          <w:rFonts w:ascii="GHEA Grapalat" w:hAnsi="GHEA Grapalat"/>
          <w:i/>
        </w:rPr>
        <w:t>Ераз</w:t>
      </w:r>
      <w:proofErr w:type="spellEnd"/>
      <w:r w:rsidRPr="00151EE5">
        <w:rPr>
          <w:rFonts w:ascii="GHEA Grapalat" w:hAnsi="GHEA Grapalat"/>
          <w:i/>
        </w:rPr>
        <w:t xml:space="preserve"> </w:t>
      </w:r>
      <w:r w:rsidRPr="009044F1">
        <w:rPr>
          <w:rFonts w:ascii="GHEA Grapalat" w:hAnsi="GHEA Grapalat"/>
          <w:i/>
        </w:rPr>
        <w:t>"</w:t>
      </w:r>
      <w:r w:rsidRPr="00B94E45">
        <w:rPr>
          <w:rFonts w:ascii="GHEA Grapalat" w:hAnsi="GHEA Grapalat"/>
        </w:rPr>
        <w:t>АНКА</w:t>
      </w:r>
      <w:r w:rsidRPr="009044F1">
        <w:rPr>
          <w:rFonts w:ascii="GHEA Grapalat" w:hAnsi="GHEA Grapalat"/>
          <w:i/>
        </w:rPr>
        <w:t xml:space="preserve"> </w:t>
      </w:r>
    </w:p>
    <w:p w:rsidR="007223C7" w:rsidRPr="00A10C84" w:rsidRDefault="007223C7" w:rsidP="007223C7">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 xml:space="preserve"> (далее — также товар) для нужд "</w:t>
      </w:r>
      <w:r w:rsidRPr="009E3704">
        <w:rPr>
          <w:rFonts w:ascii="Arial Unicode" w:hAnsi="Arial Unicode"/>
          <w:i w:val="0"/>
          <w:sz w:val="24"/>
          <w:szCs w:val="24"/>
        </w:rPr>
        <w:t xml:space="preserve"> </w:t>
      </w:r>
      <w:r>
        <w:rPr>
          <w:rFonts w:ascii="Arial Unicode" w:hAnsi="Arial Unicode"/>
          <w:i w:val="0"/>
          <w:sz w:val="24"/>
          <w:szCs w:val="24"/>
        </w:rPr>
        <w:t>продуктов</w:t>
      </w:r>
      <w:r w:rsidRPr="009044F1">
        <w:rPr>
          <w:rFonts w:ascii="GHEA Grapalat" w:hAnsi="GHEA Grapalat"/>
          <w:i w:val="0"/>
          <w:sz w:val="24"/>
          <w:szCs w:val="24"/>
        </w:rPr>
        <w:t xml:space="preserve"> ", которые сгруппированы в </w:t>
      </w:r>
      <w:r w:rsidRPr="00A10C84">
        <w:rPr>
          <w:rFonts w:ascii="GHEA Grapalat" w:hAnsi="GHEA Grapalat"/>
          <w:i w:val="0"/>
          <w:sz w:val="24"/>
          <w:szCs w:val="24"/>
        </w:rPr>
        <w:t>лоты "</w:t>
      </w:r>
      <w:r w:rsidRPr="007223C7">
        <w:rPr>
          <w:rFonts w:ascii="GHEA Grapalat" w:hAnsi="GHEA Grapalat"/>
          <w:i w:val="0"/>
          <w:sz w:val="24"/>
          <w:szCs w:val="24"/>
        </w:rPr>
        <w:t>8</w:t>
      </w:r>
      <w:r w:rsidRPr="00A10C84">
        <w:rPr>
          <w:rFonts w:ascii="GHEA Grapalat" w:hAnsi="GHEA Grapalat"/>
          <w:i w:val="0"/>
          <w:sz w:val="24"/>
          <w:szCs w:val="24"/>
        </w:rPr>
        <w:t>":</w:t>
      </w:r>
    </w:p>
    <w:tbl>
      <w:tblPr>
        <w:tblW w:w="92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7"/>
        <w:gridCol w:w="1244"/>
        <w:gridCol w:w="6447"/>
      </w:tblGrid>
      <w:tr w:rsidR="00AD432A" w:rsidRPr="009044F1" w:rsidTr="00036FC5">
        <w:trPr>
          <w:trHeight w:val="296"/>
          <w:jc w:val="center"/>
        </w:trPr>
        <w:tc>
          <w:tcPr>
            <w:tcW w:w="2771" w:type="dxa"/>
            <w:gridSpan w:val="2"/>
            <w:vAlign w:val="center"/>
          </w:tcPr>
          <w:p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47" w:type="dxa"/>
            <w:vMerge w:val="restart"/>
            <w:vAlign w:val="center"/>
          </w:tcPr>
          <w:p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rsidTr="00036FC5">
        <w:trPr>
          <w:trHeight w:val="510"/>
          <w:jc w:val="center"/>
        </w:trPr>
        <w:tc>
          <w:tcPr>
            <w:tcW w:w="1527" w:type="dxa"/>
            <w:vAlign w:val="center"/>
          </w:tcPr>
          <w:p w:rsidR="00AD432A" w:rsidRPr="009044F1" w:rsidRDefault="00AD432A"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3" w:type="dxa"/>
            <w:vAlign w:val="center"/>
          </w:tcPr>
          <w:p w:rsidR="00AD432A" w:rsidRPr="00C53648" w:rsidRDefault="00C53648" w:rsidP="00B46D58">
            <w:pPr>
              <w:pStyle w:val="23"/>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47" w:type="dxa"/>
            <w:vMerge/>
            <w:vAlign w:val="center"/>
          </w:tcPr>
          <w:p w:rsidR="00AD432A" w:rsidRPr="00C53648" w:rsidRDefault="00AD432A" w:rsidP="00B46D58">
            <w:pPr>
              <w:pStyle w:val="23"/>
              <w:widowControl w:val="0"/>
              <w:spacing w:after="120" w:line="240" w:lineRule="auto"/>
              <w:ind w:firstLine="0"/>
              <w:rPr>
                <w:rFonts w:ascii="GHEA Grapalat" w:hAnsi="GHEA Grapalat"/>
                <w:b/>
                <w:i/>
                <w:sz w:val="24"/>
                <w:szCs w:val="24"/>
              </w:rPr>
            </w:pPr>
          </w:p>
        </w:tc>
      </w:tr>
      <w:tr w:rsidR="00036FC5" w:rsidRPr="009044F1" w:rsidTr="00036FC5">
        <w:trPr>
          <w:trHeight w:val="529"/>
          <w:jc w:val="center"/>
        </w:trPr>
        <w:tc>
          <w:tcPr>
            <w:tcW w:w="1527" w:type="dxa"/>
            <w:vAlign w:val="bottom"/>
          </w:tcPr>
          <w:p w:rsidR="00036FC5" w:rsidRPr="00036FC5" w:rsidRDefault="00036FC5" w:rsidP="00036FC5">
            <w:pPr>
              <w:pStyle w:val="23"/>
              <w:spacing w:line="240" w:lineRule="auto"/>
              <w:ind w:firstLine="0"/>
              <w:jc w:val="center"/>
              <w:rPr>
                <w:rFonts w:ascii="GHEA Grapalat" w:hAnsi="GHEA Grapalat"/>
              </w:rPr>
            </w:pPr>
            <w:r w:rsidRPr="00036FC5">
              <w:rPr>
                <w:rFonts w:ascii="GHEA Grapalat" w:hAnsi="GHEA Grapalat"/>
                <w:color w:val="000000"/>
              </w:rPr>
              <w:t>9</w:t>
            </w:r>
          </w:p>
        </w:tc>
        <w:tc>
          <w:tcPr>
            <w:tcW w:w="1243" w:type="dxa"/>
          </w:tcPr>
          <w:p w:rsidR="00036FC5" w:rsidRPr="00036FC5" w:rsidRDefault="00036FC5" w:rsidP="00036FC5">
            <w:pPr>
              <w:pStyle w:val="23"/>
              <w:spacing w:line="240" w:lineRule="auto"/>
              <w:ind w:firstLine="0"/>
              <w:jc w:val="center"/>
              <w:rPr>
                <w:rFonts w:ascii="GHEA Grapalat" w:hAnsi="GHEA Grapalat"/>
              </w:rPr>
            </w:pPr>
            <w:r w:rsidRPr="00036FC5">
              <w:rPr>
                <w:rFonts w:ascii="GHEA Grapalat" w:hAnsi="GHEA Grapalat"/>
              </w:rPr>
              <w:t>350000</w:t>
            </w:r>
          </w:p>
        </w:tc>
        <w:tc>
          <w:tcPr>
            <w:tcW w:w="6447" w:type="dxa"/>
            <w:vAlign w:val="bottom"/>
          </w:tcPr>
          <w:p w:rsidR="00036FC5" w:rsidRPr="00036FC5" w:rsidRDefault="00036FC5" w:rsidP="00036F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cs="Courier New"/>
                <w:color w:val="1F1F1F"/>
                <w:sz w:val="20"/>
                <w:szCs w:val="20"/>
                <w:lang w:bidi="ar-SA"/>
              </w:rPr>
            </w:pPr>
            <w:r w:rsidRPr="00036FC5">
              <w:rPr>
                <w:rFonts w:ascii="GHEA Grapalat" w:hAnsi="GHEA Grapalat" w:cs="Courier New"/>
                <w:color w:val="1F1F1F"/>
                <w:sz w:val="20"/>
                <w:szCs w:val="20"/>
                <w:lang w:bidi="ar-SA"/>
              </w:rPr>
              <w:t>Масло</w:t>
            </w:r>
          </w:p>
        </w:tc>
      </w:tr>
      <w:tr w:rsidR="00036FC5" w:rsidRPr="009044F1" w:rsidTr="00036FC5">
        <w:trPr>
          <w:trHeight w:val="541"/>
          <w:jc w:val="center"/>
        </w:trPr>
        <w:tc>
          <w:tcPr>
            <w:tcW w:w="1527" w:type="dxa"/>
            <w:vAlign w:val="bottom"/>
          </w:tcPr>
          <w:p w:rsidR="00036FC5" w:rsidRPr="00036FC5" w:rsidRDefault="00036FC5" w:rsidP="00036FC5">
            <w:pPr>
              <w:pStyle w:val="23"/>
              <w:spacing w:line="240" w:lineRule="auto"/>
              <w:ind w:firstLine="0"/>
              <w:jc w:val="center"/>
              <w:rPr>
                <w:rFonts w:ascii="GHEA Grapalat" w:hAnsi="GHEA Grapalat"/>
              </w:rPr>
            </w:pPr>
            <w:r w:rsidRPr="00036FC5">
              <w:rPr>
                <w:rFonts w:ascii="GHEA Grapalat" w:hAnsi="GHEA Grapalat"/>
                <w:color w:val="000000"/>
              </w:rPr>
              <w:t>18</w:t>
            </w:r>
          </w:p>
        </w:tc>
        <w:tc>
          <w:tcPr>
            <w:tcW w:w="1243" w:type="dxa"/>
          </w:tcPr>
          <w:p w:rsidR="00036FC5" w:rsidRPr="00036FC5" w:rsidRDefault="00036FC5" w:rsidP="00036FC5">
            <w:pPr>
              <w:pStyle w:val="23"/>
              <w:spacing w:line="240" w:lineRule="auto"/>
              <w:ind w:firstLine="0"/>
              <w:jc w:val="center"/>
              <w:rPr>
                <w:rFonts w:ascii="GHEA Grapalat" w:hAnsi="GHEA Grapalat"/>
              </w:rPr>
            </w:pPr>
            <w:r w:rsidRPr="00036FC5">
              <w:rPr>
                <w:rFonts w:ascii="GHEA Grapalat" w:hAnsi="GHEA Grapalat"/>
              </w:rPr>
              <w:t>1075000</w:t>
            </w:r>
          </w:p>
        </w:tc>
        <w:tc>
          <w:tcPr>
            <w:tcW w:w="6447" w:type="dxa"/>
            <w:vAlign w:val="bottom"/>
          </w:tcPr>
          <w:p w:rsidR="00036FC5" w:rsidRPr="00036FC5" w:rsidRDefault="00036FC5" w:rsidP="00036FC5">
            <w:pPr>
              <w:pStyle w:val="HTML"/>
              <w:shd w:val="clear" w:color="auto" w:fill="F8F9FA"/>
              <w:spacing w:line="540" w:lineRule="atLeast"/>
              <w:rPr>
                <w:rFonts w:ascii="GHEA Grapalat" w:hAnsi="GHEA Grapalat"/>
                <w:color w:val="1F1F1F"/>
              </w:rPr>
            </w:pPr>
            <w:r w:rsidRPr="00036FC5">
              <w:rPr>
                <w:rStyle w:val="y2iqfc"/>
                <w:rFonts w:ascii="GHEA Grapalat" w:hAnsi="GHEA Grapalat"/>
                <w:color w:val="1F1F1F"/>
              </w:rPr>
              <w:t>Говядина</w:t>
            </w:r>
          </w:p>
        </w:tc>
      </w:tr>
      <w:tr w:rsidR="00036FC5" w:rsidRPr="009044F1" w:rsidTr="00036FC5">
        <w:trPr>
          <w:trHeight w:val="275"/>
          <w:jc w:val="center"/>
        </w:trPr>
        <w:tc>
          <w:tcPr>
            <w:tcW w:w="1527" w:type="dxa"/>
            <w:vAlign w:val="bottom"/>
          </w:tcPr>
          <w:p w:rsidR="00036FC5" w:rsidRPr="00036FC5" w:rsidRDefault="00036FC5" w:rsidP="00036FC5">
            <w:pPr>
              <w:pStyle w:val="23"/>
              <w:spacing w:line="240" w:lineRule="auto"/>
              <w:ind w:firstLine="0"/>
              <w:jc w:val="center"/>
              <w:rPr>
                <w:rFonts w:ascii="GHEA Grapalat" w:hAnsi="GHEA Grapalat"/>
              </w:rPr>
            </w:pPr>
            <w:r w:rsidRPr="00036FC5">
              <w:rPr>
                <w:rFonts w:ascii="GHEA Grapalat" w:hAnsi="GHEA Grapalat"/>
                <w:color w:val="000000"/>
              </w:rPr>
              <w:t>19</w:t>
            </w:r>
          </w:p>
        </w:tc>
        <w:tc>
          <w:tcPr>
            <w:tcW w:w="1243" w:type="dxa"/>
          </w:tcPr>
          <w:p w:rsidR="00036FC5" w:rsidRPr="00036FC5" w:rsidRDefault="00036FC5" w:rsidP="00036FC5">
            <w:pPr>
              <w:pStyle w:val="23"/>
              <w:spacing w:line="240" w:lineRule="auto"/>
              <w:ind w:firstLine="0"/>
              <w:jc w:val="center"/>
              <w:rPr>
                <w:rFonts w:ascii="GHEA Grapalat" w:hAnsi="GHEA Grapalat"/>
              </w:rPr>
            </w:pPr>
            <w:r w:rsidRPr="00036FC5">
              <w:rPr>
                <w:rFonts w:ascii="GHEA Grapalat" w:hAnsi="GHEA Grapalat"/>
              </w:rPr>
              <w:t>1116000</w:t>
            </w:r>
          </w:p>
        </w:tc>
        <w:tc>
          <w:tcPr>
            <w:tcW w:w="6447" w:type="dxa"/>
            <w:vAlign w:val="bottom"/>
          </w:tcPr>
          <w:p w:rsidR="00036FC5" w:rsidRPr="00036FC5" w:rsidRDefault="00036FC5" w:rsidP="00036FC5">
            <w:pPr>
              <w:pStyle w:val="HTML"/>
              <w:shd w:val="clear" w:color="auto" w:fill="F8F9FA"/>
              <w:spacing w:line="540" w:lineRule="atLeast"/>
              <w:rPr>
                <w:rFonts w:ascii="GHEA Grapalat" w:hAnsi="GHEA Grapalat"/>
                <w:color w:val="1F1F1F"/>
              </w:rPr>
            </w:pPr>
            <w:r w:rsidRPr="00036FC5">
              <w:rPr>
                <w:rStyle w:val="y2iqfc"/>
                <w:rFonts w:ascii="GHEA Grapalat" w:hAnsi="GHEA Grapalat"/>
                <w:color w:val="1F1F1F"/>
              </w:rPr>
              <w:t>Куриная грудка</w:t>
            </w:r>
          </w:p>
        </w:tc>
      </w:tr>
      <w:tr w:rsidR="00036FC5" w:rsidRPr="009044F1" w:rsidTr="00036FC5">
        <w:trPr>
          <w:trHeight w:val="541"/>
          <w:jc w:val="center"/>
        </w:trPr>
        <w:tc>
          <w:tcPr>
            <w:tcW w:w="1527" w:type="dxa"/>
            <w:vAlign w:val="bottom"/>
          </w:tcPr>
          <w:p w:rsidR="00036FC5" w:rsidRPr="00036FC5" w:rsidRDefault="00036FC5" w:rsidP="00036FC5">
            <w:pPr>
              <w:pStyle w:val="23"/>
              <w:spacing w:line="240" w:lineRule="auto"/>
              <w:ind w:firstLine="0"/>
              <w:jc w:val="center"/>
              <w:rPr>
                <w:rFonts w:ascii="GHEA Grapalat" w:hAnsi="GHEA Grapalat"/>
              </w:rPr>
            </w:pPr>
            <w:r w:rsidRPr="00036FC5">
              <w:rPr>
                <w:rFonts w:ascii="GHEA Grapalat" w:hAnsi="GHEA Grapalat"/>
                <w:color w:val="000000"/>
              </w:rPr>
              <w:t>20</w:t>
            </w:r>
          </w:p>
        </w:tc>
        <w:tc>
          <w:tcPr>
            <w:tcW w:w="1243" w:type="dxa"/>
          </w:tcPr>
          <w:p w:rsidR="00036FC5" w:rsidRPr="00036FC5" w:rsidRDefault="00036FC5" w:rsidP="00036FC5">
            <w:pPr>
              <w:pStyle w:val="23"/>
              <w:spacing w:line="240" w:lineRule="auto"/>
              <w:ind w:firstLine="0"/>
              <w:jc w:val="center"/>
              <w:rPr>
                <w:rFonts w:ascii="GHEA Grapalat" w:hAnsi="GHEA Grapalat"/>
              </w:rPr>
            </w:pPr>
            <w:r w:rsidRPr="00036FC5">
              <w:rPr>
                <w:rFonts w:ascii="GHEA Grapalat" w:hAnsi="GHEA Grapalat"/>
              </w:rPr>
              <w:t>200000</w:t>
            </w:r>
          </w:p>
        </w:tc>
        <w:tc>
          <w:tcPr>
            <w:tcW w:w="6447" w:type="dxa"/>
            <w:vAlign w:val="bottom"/>
          </w:tcPr>
          <w:p w:rsidR="00036FC5" w:rsidRPr="00036FC5" w:rsidRDefault="00036FC5" w:rsidP="00036FC5">
            <w:pPr>
              <w:pStyle w:val="HTML"/>
              <w:shd w:val="clear" w:color="auto" w:fill="F8F9FA"/>
              <w:spacing w:line="540" w:lineRule="atLeast"/>
              <w:rPr>
                <w:rFonts w:ascii="GHEA Grapalat" w:hAnsi="GHEA Grapalat"/>
                <w:color w:val="1F1F1F"/>
              </w:rPr>
            </w:pPr>
            <w:r w:rsidRPr="00036FC5">
              <w:rPr>
                <w:rStyle w:val="y2iqfc"/>
                <w:rFonts w:ascii="GHEA Grapalat" w:hAnsi="GHEA Grapalat"/>
                <w:color w:val="1F1F1F"/>
              </w:rPr>
              <w:t>Сыр — это невкусно.</w:t>
            </w:r>
          </w:p>
        </w:tc>
      </w:tr>
      <w:tr w:rsidR="00036FC5" w:rsidRPr="009044F1" w:rsidTr="00036FC5">
        <w:trPr>
          <w:trHeight w:val="551"/>
          <w:jc w:val="center"/>
        </w:trPr>
        <w:tc>
          <w:tcPr>
            <w:tcW w:w="1527" w:type="dxa"/>
            <w:vAlign w:val="bottom"/>
          </w:tcPr>
          <w:p w:rsidR="00036FC5" w:rsidRPr="00036FC5" w:rsidRDefault="00036FC5" w:rsidP="00036FC5">
            <w:pPr>
              <w:pStyle w:val="23"/>
              <w:spacing w:line="240" w:lineRule="auto"/>
              <w:ind w:firstLine="0"/>
              <w:jc w:val="center"/>
              <w:rPr>
                <w:rFonts w:ascii="GHEA Grapalat" w:hAnsi="GHEA Grapalat"/>
              </w:rPr>
            </w:pPr>
            <w:r w:rsidRPr="00036FC5">
              <w:rPr>
                <w:rFonts w:ascii="GHEA Grapalat" w:hAnsi="GHEA Grapalat"/>
                <w:color w:val="000000"/>
              </w:rPr>
              <w:t>21</w:t>
            </w:r>
          </w:p>
        </w:tc>
        <w:tc>
          <w:tcPr>
            <w:tcW w:w="1243" w:type="dxa"/>
          </w:tcPr>
          <w:p w:rsidR="00036FC5" w:rsidRPr="00036FC5" w:rsidRDefault="00036FC5" w:rsidP="00036FC5">
            <w:pPr>
              <w:pStyle w:val="23"/>
              <w:spacing w:line="240" w:lineRule="auto"/>
              <w:ind w:firstLine="0"/>
              <w:jc w:val="center"/>
              <w:rPr>
                <w:rFonts w:ascii="GHEA Grapalat" w:hAnsi="GHEA Grapalat"/>
              </w:rPr>
            </w:pPr>
            <w:r w:rsidRPr="00036FC5">
              <w:rPr>
                <w:rFonts w:ascii="GHEA Grapalat" w:hAnsi="GHEA Grapalat"/>
              </w:rPr>
              <w:t>118000</w:t>
            </w:r>
          </w:p>
        </w:tc>
        <w:tc>
          <w:tcPr>
            <w:tcW w:w="6447" w:type="dxa"/>
            <w:vAlign w:val="bottom"/>
          </w:tcPr>
          <w:p w:rsidR="00036FC5" w:rsidRPr="00036FC5" w:rsidRDefault="00036FC5" w:rsidP="00036FC5">
            <w:pPr>
              <w:pStyle w:val="HTML"/>
              <w:shd w:val="clear" w:color="auto" w:fill="F8F9FA"/>
              <w:spacing w:line="540" w:lineRule="atLeast"/>
              <w:rPr>
                <w:rFonts w:ascii="GHEA Grapalat" w:hAnsi="GHEA Grapalat"/>
                <w:color w:val="1F1F1F"/>
              </w:rPr>
            </w:pPr>
            <w:r w:rsidRPr="00036FC5">
              <w:rPr>
                <w:rStyle w:val="y2iqfc"/>
                <w:rFonts w:ascii="GHEA Grapalat" w:hAnsi="GHEA Grapalat"/>
                <w:color w:val="1F1F1F"/>
              </w:rPr>
              <w:t>Молоко</w:t>
            </w:r>
          </w:p>
        </w:tc>
      </w:tr>
      <w:tr w:rsidR="00036FC5" w:rsidRPr="009044F1" w:rsidTr="00036FC5">
        <w:trPr>
          <w:trHeight w:val="541"/>
          <w:jc w:val="center"/>
        </w:trPr>
        <w:tc>
          <w:tcPr>
            <w:tcW w:w="1527" w:type="dxa"/>
            <w:vAlign w:val="bottom"/>
          </w:tcPr>
          <w:p w:rsidR="00036FC5" w:rsidRPr="00036FC5" w:rsidRDefault="00036FC5" w:rsidP="00036FC5">
            <w:pPr>
              <w:pStyle w:val="23"/>
              <w:spacing w:line="240" w:lineRule="auto"/>
              <w:ind w:firstLine="0"/>
              <w:jc w:val="center"/>
              <w:rPr>
                <w:rFonts w:ascii="GHEA Grapalat" w:hAnsi="GHEA Grapalat"/>
              </w:rPr>
            </w:pPr>
            <w:r w:rsidRPr="00036FC5">
              <w:rPr>
                <w:rFonts w:ascii="GHEA Grapalat" w:hAnsi="GHEA Grapalat"/>
                <w:color w:val="000000"/>
              </w:rPr>
              <w:t>22</w:t>
            </w:r>
          </w:p>
        </w:tc>
        <w:tc>
          <w:tcPr>
            <w:tcW w:w="1243" w:type="dxa"/>
          </w:tcPr>
          <w:p w:rsidR="00036FC5" w:rsidRPr="00036FC5" w:rsidRDefault="00036FC5" w:rsidP="00036FC5">
            <w:pPr>
              <w:pStyle w:val="23"/>
              <w:spacing w:line="240" w:lineRule="auto"/>
              <w:ind w:firstLine="0"/>
              <w:jc w:val="center"/>
              <w:rPr>
                <w:rFonts w:ascii="GHEA Grapalat" w:hAnsi="GHEA Grapalat"/>
              </w:rPr>
            </w:pPr>
            <w:r w:rsidRPr="00036FC5">
              <w:rPr>
                <w:rFonts w:ascii="GHEA Grapalat" w:hAnsi="GHEA Grapalat"/>
              </w:rPr>
              <w:t>633600</w:t>
            </w:r>
          </w:p>
        </w:tc>
        <w:tc>
          <w:tcPr>
            <w:tcW w:w="6447" w:type="dxa"/>
            <w:vAlign w:val="bottom"/>
          </w:tcPr>
          <w:p w:rsidR="00036FC5" w:rsidRPr="00036FC5" w:rsidRDefault="00036FC5" w:rsidP="00036FC5">
            <w:pPr>
              <w:pStyle w:val="HTML"/>
              <w:shd w:val="clear" w:color="auto" w:fill="F8F9FA"/>
              <w:spacing w:line="540" w:lineRule="atLeast"/>
              <w:rPr>
                <w:rFonts w:ascii="GHEA Grapalat" w:hAnsi="GHEA Grapalat"/>
                <w:color w:val="1F1F1F"/>
              </w:rPr>
            </w:pPr>
            <w:r w:rsidRPr="00036FC5">
              <w:rPr>
                <w:rStyle w:val="y2iqfc"/>
                <w:rFonts w:ascii="GHEA Grapalat" w:hAnsi="GHEA Grapalat"/>
                <w:color w:val="1F1F1F"/>
              </w:rPr>
              <w:t>Йогурт</w:t>
            </w:r>
          </w:p>
        </w:tc>
      </w:tr>
      <w:tr w:rsidR="00036FC5" w:rsidRPr="009044F1" w:rsidTr="00036FC5">
        <w:trPr>
          <w:trHeight w:val="551"/>
          <w:jc w:val="center"/>
        </w:trPr>
        <w:tc>
          <w:tcPr>
            <w:tcW w:w="1527" w:type="dxa"/>
            <w:vAlign w:val="bottom"/>
          </w:tcPr>
          <w:p w:rsidR="00036FC5" w:rsidRPr="00036FC5" w:rsidRDefault="00036FC5" w:rsidP="00036FC5">
            <w:pPr>
              <w:pStyle w:val="23"/>
              <w:spacing w:line="240" w:lineRule="auto"/>
              <w:ind w:firstLine="0"/>
              <w:jc w:val="center"/>
              <w:rPr>
                <w:rFonts w:ascii="GHEA Grapalat" w:hAnsi="GHEA Grapalat"/>
              </w:rPr>
            </w:pPr>
            <w:r w:rsidRPr="00036FC5">
              <w:rPr>
                <w:rFonts w:ascii="GHEA Grapalat" w:hAnsi="GHEA Grapalat"/>
                <w:color w:val="000000"/>
              </w:rPr>
              <w:t>23</w:t>
            </w:r>
          </w:p>
        </w:tc>
        <w:tc>
          <w:tcPr>
            <w:tcW w:w="1243" w:type="dxa"/>
          </w:tcPr>
          <w:p w:rsidR="00036FC5" w:rsidRPr="00036FC5" w:rsidRDefault="00036FC5" w:rsidP="00036FC5">
            <w:pPr>
              <w:pStyle w:val="23"/>
              <w:spacing w:line="240" w:lineRule="auto"/>
              <w:ind w:firstLine="0"/>
              <w:jc w:val="center"/>
              <w:rPr>
                <w:rFonts w:ascii="GHEA Grapalat" w:hAnsi="GHEA Grapalat"/>
              </w:rPr>
            </w:pPr>
            <w:r w:rsidRPr="00036FC5">
              <w:rPr>
                <w:rFonts w:ascii="GHEA Grapalat" w:hAnsi="GHEA Grapalat"/>
              </w:rPr>
              <w:t>53700</w:t>
            </w:r>
          </w:p>
        </w:tc>
        <w:tc>
          <w:tcPr>
            <w:tcW w:w="6447" w:type="dxa"/>
            <w:vAlign w:val="bottom"/>
          </w:tcPr>
          <w:p w:rsidR="00036FC5" w:rsidRPr="00036FC5" w:rsidRDefault="00036FC5" w:rsidP="00036FC5">
            <w:pPr>
              <w:pStyle w:val="HTML"/>
              <w:shd w:val="clear" w:color="auto" w:fill="F8F9FA"/>
              <w:spacing w:line="540" w:lineRule="atLeast"/>
              <w:rPr>
                <w:rFonts w:ascii="GHEA Grapalat" w:hAnsi="GHEA Grapalat"/>
                <w:color w:val="1F1F1F"/>
              </w:rPr>
            </w:pPr>
            <w:r w:rsidRPr="00036FC5">
              <w:rPr>
                <w:rStyle w:val="y2iqfc"/>
                <w:rFonts w:ascii="GHEA Grapalat" w:hAnsi="GHEA Grapalat"/>
                <w:color w:val="1F1F1F"/>
              </w:rPr>
              <w:t>Кислый</w:t>
            </w:r>
          </w:p>
        </w:tc>
      </w:tr>
      <w:tr w:rsidR="00036FC5" w:rsidRPr="009044F1" w:rsidTr="00036FC5">
        <w:trPr>
          <w:trHeight w:val="541"/>
          <w:jc w:val="center"/>
        </w:trPr>
        <w:tc>
          <w:tcPr>
            <w:tcW w:w="1527" w:type="dxa"/>
            <w:vAlign w:val="bottom"/>
          </w:tcPr>
          <w:p w:rsidR="00036FC5" w:rsidRPr="00036FC5" w:rsidRDefault="00036FC5" w:rsidP="00036FC5">
            <w:pPr>
              <w:pStyle w:val="23"/>
              <w:spacing w:line="240" w:lineRule="auto"/>
              <w:ind w:firstLine="0"/>
              <w:jc w:val="center"/>
              <w:rPr>
                <w:rFonts w:ascii="GHEA Grapalat" w:hAnsi="GHEA Grapalat"/>
              </w:rPr>
            </w:pPr>
            <w:r w:rsidRPr="00036FC5">
              <w:rPr>
                <w:rFonts w:ascii="GHEA Grapalat" w:hAnsi="GHEA Grapalat"/>
                <w:color w:val="000000"/>
              </w:rPr>
              <w:t>24</w:t>
            </w:r>
          </w:p>
        </w:tc>
        <w:tc>
          <w:tcPr>
            <w:tcW w:w="1243" w:type="dxa"/>
          </w:tcPr>
          <w:p w:rsidR="00036FC5" w:rsidRPr="00036FC5" w:rsidRDefault="00036FC5" w:rsidP="00036FC5">
            <w:pPr>
              <w:pStyle w:val="23"/>
              <w:spacing w:line="240" w:lineRule="auto"/>
              <w:ind w:firstLine="0"/>
              <w:jc w:val="center"/>
              <w:rPr>
                <w:rFonts w:ascii="GHEA Grapalat" w:hAnsi="GHEA Grapalat"/>
              </w:rPr>
            </w:pPr>
            <w:r w:rsidRPr="00036FC5">
              <w:rPr>
                <w:rFonts w:ascii="GHEA Grapalat" w:hAnsi="GHEA Grapalat"/>
              </w:rPr>
              <w:t>158400</w:t>
            </w:r>
          </w:p>
        </w:tc>
        <w:tc>
          <w:tcPr>
            <w:tcW w:w="6447" w:type="dxa"/>
            <w:vAlign w:val="bottom"/>
          </w:tcPr>
          <w:p w:rsidR="00036FC5" w:rsidRPr="00036FC5" w:rsidRDefault="00036FC5" w:rsidP="00036FC5">
            <w:pPr>
              <w:pStyle w:val="HTML"/>
              <w:shd w:val="clear" w:color="auto" w:fill="F8F9FA"/>
              <w:spacing w:line="540" w:lineRule="atLeast"/>
              <w:rPr>
                <w:rFonts w:ascii="GHEA Grapalat" w:hAnsi="GHEA Grapalat"/>
                <w:color w:val="1F1F1F"/>
              </w:rPr>
            </w:pPr>
            <w:r w:rsidRPr="00036FC5">
              <w:rPr>
                <w:rStyle w:val="y2iqfc"/>
                <w:rFonts w:ascii="GHEA Grapalat" w:hAnsi="GHEA Grapalat"/>
                <w:color w:val="1F1F1F"/>
              </w:rPr>
              <w:t>Творог</w:t>
            </w:r>
          </w:p>
        </w:tc>
      </w:tr>
    </w:tbl>
    <w:p w:rsidR="006173D4" w:rsidRPr="00B453CD" w:rsidRDefault="00816505" w:rsidP="006173D4">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07A99">
        <w:rPr>
          <w:rFonts w:ascii="GHEA Grapalat" w:hAnsi="GHEA Grapalat"/>
          <w:b/>
        </w:rPr>
        <w:t xml:space="preserve">ПОРЯДОК ИХ ОЦЕНКИ, УСЛОВИЯ ПРЕДСТАВЛЕНИЯ ОБЕСПЕЧЕНИЯ КВАЛИФИКАЦИИ В СЛУЧАЕ ПРИЗНАНИЯ </w:t>
      </w:r>
      <w:proofErr w:type="gramStart"/>
      <w:r w:rsidR="00507A99">
        <w:rPr>
          <w:rFonts w:ascii="GHEA Grapalat" w:hAnsi="GHEA Grapalat"/>
          <w:b/>
        </w:rPr>
        <w:t>ОТОБРАННЫМ  УЧАСТНИКОМ</w:t>
      </w:r>
      <w:proofErr w:type="gramEnd"/>
      <w:r w:rsidR="00507A99">
        <w:rPr>
          <w:rFonts w:ascii="GHEA Grapalat" w:hAnsi="GHEA Grapalat"/>
          <w:b/>
        </w:rPr>
        <w:br/>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lastRenderedPageBreak/>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w:t>
      </w:r>
      <w:proofErr w:type="gramStart"/>
      <w:r w:rsidR="00CB2FE2">
        <w:rPr>
          <w:rFonts w:ascii="GHEA Grapalat" w:hAnsi="GHEA Grapalat"/>
        </w:rPr>
        <w:t>которых  административный</w:t>
      </w:r>
      <w:proofErr w:type="gramEnd"/>
      <w:r w:rsidR="00CB2FE2">
        <w:rPr>
          <w:rFonts w:ascii="GHEA Grapalat" w:hAnsi="GHEA Grapalat"/>
        </w:rPr>
        <w:t xml:space="preserve"> акт, устанавливающий ответственность за </w:t>
      </w:r>
      <w:proofErr w:type="spellStart"/>
      <w:r w:rsidR="00CB2FE2">
        <w:rPr>
          <w:rFonts w:ascii="GHEA Grapalat" w:hAnsi="GHEA Grapalat"/>
        </w:rPr>
        <w:t>антиконкурентное</w:t>
      </w:r>
      <w:proofErr w:type="spellEnd"/>
      <w:r w:rsidR="00CB2FE2">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Pr>
          <w:rFonts w:ascii="GHEA Grapalat" w:hAnsi="GHEA Grapalat"/>
        </w:rPr>
        <w:t>необжалуемым</w:t>
      </w:r>
      <w:proofErr w:type="spellEnd"/>
      <w:r w:rsidR="00CB2FE2">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5F1D76" w:rsidRPr="005F1D76">
        <w:rPr>
          <w:rFonts w:ascii="GHEA Grapalat" w:hAnsi="GHEA Grapalat"/>
        </w:rPr>
        <w:t>;</w:t>
      </w:r>
    </w:p>
    <w:p w:rsidR="005F1D76" w:rsidRDefault="005F1D76" w:rsidP="005F1D76">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w:t>
      </w:r>
      <w:proofErr w:type="gramStart"/>
      <w:r w:rsidRPr="0015049E">
        <w:rPr>
          <w:rFonts w:ascii="GHEA Grapalat" w:hAnsi="GHEA Grapalat"/>
        </w:rPr>
        <w:t xml:space="preserve">обязательств </w:t>
      </w:r>
      <w:r w:rsidRPr="00F33229">
        <w:rPr>
          <w:rFonts w:ascii="GHEA Grapalat" w:hAnsi="GHEA Grapalat"/>
        </w:rPr>
        <w:t xml:space="preserve"> </w:t>
      </w:r>
      <w:r>
        <w:rPr>
          <w:rFonts w:ascii="GHEA Grapalat" w:hAnsi="GHEA Grapalat"/>
        </w:rPr>
        <w:t>o</w:t>
      </w:r>
      <w:proofErr w:type="gramEnd"/>
      <w:r>
        <w:rPr>
          <w:rFonts w:ascii="GHEA Grapalat" w:hAnsi="GHEA Grapalat"/>
        </w:rPr>
        <w:t xml:space="preserve">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445D45" w:rsidRDefault="00445D45" w:rsidP="00B46D58">
      <w:pPr>
        <w:widowControl w:val="0"/>
        <w:tabs>
          <w:tab w:val="left" w:pos="1134"/>
        </w:tabs>
        <w:spacing w:after="160"/>
        <w:ind w:firstLine="567"/>
        <w:jc w:val="both"/>
        <w:rPr>
          <w:rFonts w:ascii="GHEA Grapalat" w:hAnsi="GHEA Grapalat"/>
        </w:rPr>
      </w:pP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aff3"/>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aff3"/>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 xml:space="preserve">в качестве отобранного участника отказался или </w:t>
      </w:r>
      <w:proofErr w:type="gramStart"/>
      <w:r w:rsidRPr="006622A4">
        <w:rPr>
          <w:rFonts w:ascii="GHEA Grapalat" w:hAnsi="GHEA Grapalat"/>
        </w:rPr>
        <w:t>лишился  права</w:t>
      </w:r>
      <w:proofErr w:type="gramEnd"/>
      <w:r w:rsidRPr="006622A4">
        <w:rPr>
          <w:rFonts w:ascii="GHEA Grapalat" w:hAnsi="GHEA Grapalat"/>
        </w:rPr>
        <w:t xml:space="preserve">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w:t>
      </w:r>
      <w:r w:rsidRPr="009044F1">
        <w:rPr>
          <w:rFonts w:ascii="GHEA Grapalat" w:hAnsi="GHEA Grapalat"/>
        </w:rPr>
        <w:lastRenderedPageBreak/>
        <w:t>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445D45">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445D45" w:rsidRPr="000B29DC">
        <w:rPr>
          <w:rFonts w:ascii="GHEA Grapalat" w:hAnsi="GHEA Grapalat"/>
        </w:rPr>
        <w:t xml:space="preserve">Включение участника в </w:t>
      </w:r>
      <w:r w:rsidR="00445D45">
        <w:rPr>
          <w:rFonts w:ascii="GHEA Grapalat" w:hAnsi="GHEA Grapalat"/>
        </w:rPr>
        <w:t>списки</w:t>
      </w:r>
      <w:r w:rsidR="00445D45" w:rsidRPr="000B29DC">
        <w:rPr>
          <w:rFonts w:ascii="GHEA Grapalat" w:hAnsi="GHEA Grapalat"/>
        </w:rPr>
        <w:t>, предусмотренны</w:t>
      </w:r>
      <w:r w:rsidR="00445D45">
        <w:rPr>
          <w:rFonts w:ascii="GHEA Grapalat" w:hAnsi="GHEA Grapalat"/>
        </w:rPr>
        <w:t>е</w:t>
      </w:r>
      <w:r w:rsidR="00445D45" w:rsidRPr="000B29DC">
        <w:rPr>
          <w:rFonts w:ascii="GHEA Grapalat" w:hAnsi="GHEA Grapalat"/>
        </w:rPr>
        <w:t xml:space="preserve"> пунктом 6 части 1 статьи 6 Закона</w:t>
      </w:r>
      <w:r w:rsidR="00445D45">
        <w:rPr>
          <w:rFonts w:ascii="GHEA Grapalat" w:hAnsi="GHEA Grapalat"/>
        </w:rPr>
        <w:t xml:space="preserve">, а также </w:t>
      </w:r>
      <w:r w:rsidR="00445D45" w:rsidRPr="000F78B8">
        <w:rPr>
          <w:rFonts w:ascii="GHEA Grapalat" w:hAnsi="GHEA Grapalat"/>
        </w:rPr>
        <w:t xml:space="preserve">подпунктом 2 пункта 2 </w:t>
      </w:r>
      <w:r w:rsidR="00445D45">
        <w:rPr>
          <w:rFonts w:ascii="GHEA Grapalat" w:hAnsi="GHEA Grapalat"/>
        </w:rPr>
        <w:t>постановления Правительства РА N</w:t>
      </w:r>
      <w:r w:rsidR="00445D45">
        <w:rPr>
          <w:rFonts w:ascii="GHEA Grapalat" w:hAnsi="GHEA Grapalat"/>
          <w:lang w:val="hy-AM"/>
        </w:rPr>
        <w:t>817-</w:t>
      </w:r>
      <w:r w:rsidR="00445D45">
        <w:rPr>
          <w:rFonts w:ascii="GHEA Grapalat" w:hAnsi="GHEA Grapalat"/>
        </w:rPr>
        <w:t xml:space="preserve">А от </w:t>
      </w:r>
      <w:r w:rsidR="00445D45">
        <w:rPr>
          <w:rFonts w:ascii="GHEA Grapalat" w:hAnsi="GHEA Grapalat"/>
          <w:lang w:val="hy-AM"/>
        </w:rPr>
        <w:t>20.06.2025</w:t>
      </w:r>
      <w:r w:rsidR="00445D45">
        <w:rPr>
          <w:rFonts w:ascii="GHEA Grapalat" w:hAnsi="GHEA Grapalat"/>
        </w:rPr>
        <w:t>г</w:t>
      </w:r>
      <w:r w:rsidR="00445D45"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445D45">
        <w:rPr>
          <w:rFonts w:ascii="GHEA Grapalat" w:hAnsi="GHEA Grapalat"/>
        </w:rPr>
        <w:t>.</w:t>
      </w:r>
      <w:r w:rsidR="00116AD8" w:rsidRPr="00116AD8">
        <w:rPr>
          <w:rFonts w:ascii="GHEA Grapalat" w:hAnsi="GHEA Grapalat"/>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w:t>
      </w:r>
      <w:r w:rsidRPr="009044F1">
        <w:rPr>
          <w:rFonts w:ascii="GHEA Grapalat" w:hAnsi="GHEA Grapalat"/>
          <w:color w:val="000000"/>
        </w:rPr>
        <w:lastRenderedPageBreak/>
        <w:t>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0"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3F2899">
        <w:rPr>
          <w:rFonts w:ascii="GHEA Grapalat" w:hAnsi="GHEA Grapalat"/>
        </w:rPr>
        <w:t>Fitch</w:t>
      </w:r>
      <w:proofErr w:type="spellEnd"/>
      <w:r w:rsidR="00A425E2" w:rsidRPr="003F2899">
        <w:rPr>
          <w:rFonts w:ascii="GHEA Grapalat" w:hAnsi="GHEA Grapalat"/>
        </w:rPr>
        <w:t xml:space="preserve">, </w:t>
      </w:r>
      <w:proofErr w:type="spellStart"/>
      <w:r w:rsidR="00A425E2" w:rsidRPr="003F2899">
        <w:rPr>
          <w:rFonts w:ascii="GHEA Grapalat" w:hAnsi="GHEA Grapalat"/>
        </w:rPr>
        <w:t>Moodys</w:t>
      </w:r>
      <w:proofErr w:type="spellEnd"/>
      <w:r w:rsidR="00A425E2" w:rsidRPr="003F2899">
        <w:rPr>
          <w:rFonts w:ascii="GHEA Grapalat" w:hAnsi="GHEA Grapalat"/>
        </w:rPr>
        <w:t xml:space="preserve">, </w:t>
      </w:r>
      <w:proofErr w:type="spellStart"/>
      <w:r w:rsidR="00A425E2" w:rsidRPr="003F2899">
        <w:rPr>
          <w:rFonts w:ascii="GHEA Grapalat" w:hAnsi="GHEA Grapalat"/>
        </w:rPr>
        <w:t>Standard</w:t>
      </w:r>
      <w:proofErr w:type="spellEnd"/>
      <w:r w:rsidR="00A425E2" w:rsidRPr="003F2899">
        <w:rPr>
          <w:rFonts w:ascii="GHEA Grapalat" w:hAnsi="GHEA Grapalat"/>
        </w:rPr>
        <w:t xml:space="preserve"> &amp; </w:t>
      </w:r>
      <w:proofErr w:type="spellStart"/>
      <w:r w:rsidR="00A425E2" w:rsidRPr="003F2899">
        <w:rPr>
          <w:rFonts w:ascii="GHEA Grapalat" w:hAnsi="GHEA Grapalat"/>
        </w:rPr>
        <w:t>Poor's</w:t>
      </w:r>
      <w:proofErr w:type="spellEnd"/>
      <w:r w:rsidR="00A425E2" w:rsidRPr="003F2899">
        <w:rPr>
          <w:rFonts w:ascii="GHEA Grapalat" w:hAnsi="GHEA Grapalat"/>
        </w:rPr>
        <w:t>)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4"/>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w:t>
      </w:r>
      <w:r w:rsidRPr="007D4470">
        <w:rPr>
          <w:rFonts w:ascii="GHEA Grapalat" w:hAnsi="GHEA Grapalat"/>
        </w:rPr>
        <w:lastRenderedPageBreak/>
        <w:t>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В этом случае участники обязаны продлить срок </w:t>
      </w:r>
      <w:proofErr w:type="gramStart"/>
      <w:r w:rsidRPr="009044F1">
        <w:rPr>
          <w:rFonts w:ascii="GHEA Grapalat" w:hAnsi="GHEA Grapalat"/>
        </w:rPr>
        <w:t>действия</w:t>
      </w:r>
      <w:proofErr w:type="gramEnd"/>
      <w:r w:rsidRPr="009044F1">
        <w:rPr>
          <w:rFonts w:ascii="GHEA Grapalat" w:hAnsi="GHEA Grapalat"/>
        </w:rPr>
        <w:t xml:space="preserve">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5"/>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7223C7" w:rsidRPr="00426A54" w:rsidRDefault="00A80ECD" w:rsidP="007223C7">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Заявки на процедуру необходимо представить в комиссию по адресу "</w:t>
      </w:r>
      <w:proofErr w:type="gramStart"/>
      <w:r w:rsidR="007223C7" w:rsidRPr="007C2EA9">
        <w:rPr>
          <w:rFonts w:ascii="GHEA Grapalat" w:hAnsi="GHEA Grapalat"/>
          <w:sz w:val="24"/>
          <w:szCs w:val="24"/>
        </w:rPr>
        <w:t xml:space="preserve">&lt;&lt; </w:t>
      </w:r>
      <w:proofErr w:type="spellStart"/>
      <w:r w:rsidR="007223C7" w:rsidRPr="007C2EA9">
        <w:rPr>
          <w:rFonts w:ascii="GHEA Grapalat" w:hAnsi="GHEA Grapalat"/>
          <w:sz w:val="24"/>
          <w:szCs w:val="24"/>
        </w:rPr>
        <w:t>Гтнвац</w:t>
      </w:r>
      <w:proofErr w:type="spellEnd"/>
      <w:proofErr w:type="gramEnd"/>
      <w:r w:rsidR="007223C7" w:rsidRPr="007C2EA9">
        <w:rPr>
          <w:rFonts w:ascii="GHEA Grapalat" w:hAnsi="GHEA Grapalat"/>
          <w:sz w:val="24"/>
          <w:szCs w:val="24"/>
        </w:rPr>
        <w:t xml:space="preserve">  </w:t>
      </w:r>
      <w:proofErr w:type="spellStart"/>
      <w:r w:rsidR="007223C7" w:rsidRPr="007C2EA9">
        <w:rPr>
          <w:rFonts w:ascii="GHEA Grapalat" w:hAnsi="GHEA Grapalat"/>
          <w:sz w:val="24"/>
          <w:szCs w:val="24"/>
        </w:rPr>
        <w:t>Ераз</w:t>
      </w:r>
      <w:proofErr w:type="spellEnd"/>
      <w:r w:rsidR="007223C7" w:rsidRPr="007C2EA9">
        <w:rPr>
          <w:rFonts w:ascii="GHEA Grapalat" w:hAnsi="GHEA Grapalat"/>
          <w:sz w:val="24"/>
          <w:szCs w:val="24"/>
        </w:rPr>
        <w:t xml:space="preserve"> &gt;&gt;Араратской области, расположенный в Араратском </w:t>
      </w:r>
      <w:proofErr w:type="spellStart"/>
      <w:r w:rsidR="007223C7" w:rsidRPr="007C2EA9">
        <w:rPr>
          <w:rFonts w:ascii="GHEA Grapalat" w:hAnsi="GHEA Grapalat"/>
          <w:sz w:val="24"/>
          <w:szCs w:val="24"/>
        </w:rPr>
        <w:t>марзе</w:t>
      </w:r>
      <w:proofErr w:type="spellEnd"/>
      <w:r w:rsidR="007223C7" w:rsidRPr="007C2EA9">
        <w:rPr>
          <w:rFonts w:ascii="GHEA Grapalat" w:hAnsi="GHEA Grapalat"/>
          <w:sz w:val="24"/>
          <w:szCs w:val="24"/>
        </w:rPr>
        <w:t xml:space="preserve">, </w:t>
      </w:r>
      <w:proofErr w:type="spellStart"/>
      <w:r w:rsidR="007223C7" w:rsidRPr="007C2EA9">
        <w:rPr>
          <w:rFonts w:ascii="GHEA Grapalat" w:hAnsi="GHEA Grapalat"/>
          <w:sz w:val="24"/>
          <w:szCs w:val="24"/>
        </w:rPr>
        <w:t>г.Даштакар</w:t>
      </w:r>
      <w:proofErr w:type="spellEnd"/>
      <w:r w:rsidR="007223C7" w:rsidRPr="007C2EA9">
        <w:rPr>
          <w:rFonts w:ascii="GHEA Grapalat" w:hAnsi="GHEA Grapalat"/>
          <w:sz w:val="24"/>
          <w:szCs w:val="24"/>
        </w:rPr>
        <w:t xml:space="preserve">  , в </w:t>
      </w:r>
      <w:proofErr w:type="spellStart"/>
      <w:r w:rsidR="007223C7" w:rsidRPr="007C2EA9">
        <w:rPr>
          <w:rFonts w:ascii="GHEA Grapalat" w:hAnsi="GHEA Grapalat"/>
          <w:sz w:val="24"/>
          <w:szCs w:val="24"/>
        </w:rPr>
        <w:t>at</w:t>
      </w:r>
      <w:proofErr w:type="spellEnd"/>
      <w:r w:rsidR="007223C7" w:rsidRPr="007C2EA9">
        <w:rPr>
          <w:rFonts w:ascii="GHEA Grapalat" w:hAnsi="GHEA Grapalat"/>
          <w:sz w:val="24"/>
          <w:szCs w:val="24"/>
        </w:rPr>
        <w:t xml:space="preserve"> 4-rd </w:t>
      </w:r>
      <w:r w:rsidR="00426A54" w:rsidRPr="00426A54">
        <w:rPr>
          <w:rFonts w:ascii="GHEA Grapalat" w:hAnsi="GHEA Grapalat"/>
          <w:sz w:val="24"/>
          <w:szCs w:val="24"/>
        </w:rPr>
        <w:t>p. /2 /1,  1</w:t>
      </w:r>
      <w:r w:rsidR="002015E2" w:rsidRPr="002015E2">
        <w:rPr>
          <w:rFonts w:ascii="GHEA Grapalat" w:hAnsi="GHEA Grapalat"/>
          <w:sz w:val="24"/>
          <w:szCs w:val="24"/>
        </w:rPr>
        <w:t>2</w:t>
      </w:r>
      <w:r w:rsidR="002015E2">
        <w:rPr>
          <w:rFonts w:ascii="GHEA Grapalat" w:hAnsi="GHEA Grapalat"/>
          <w:sz w:val="24"/>
          <w:szCs w:val="24"/>
        </w:rPr>
        <w:t>.3</w:t>
      </w:r>
      <w:r w:rsidR="00426A54" w:rsidRPr="00426A54">
        <w:rPr>
          <w:rFonts w:ascii="GHEA Grapalat" w:hAnsi="GHEA Grapalat"/>
          <w:sz w:val="24"/>
          <w:szCs w:val="24"/>
        </w:rPr>
        <w:t>0 часов "17</w:t>
      </w:r>
      <w:r w:rsidR="007223C7" w:rsidRPr="00426A54">
        <w:rPr>
          <w:rFonts w:ascii="GHEA Grapalat" w:hAnsi="GHEA Grapalat"/>
          <w:sz w:val="24"/>
          <w:szCs w:val="24"/>
        </w:rPr>
        <w:t xml:space="preserve">" 12  2025 г дня с даты опубликования в бюллетене объявления и приглашения на настоящую процедуру. </w:t>
      </w:r>
    </w:p>
    <w:p w:rsidR="00A80ECD" w:rsidRDefault="00A80ECD" w:rsidP="007223C7">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w:t>
      </w:r>
      <w:r>
        <w:rPr>
          <w:rFonts w:ascii="GHEA Grapalat" w:hAnsi="GHEA Grapalat"/>
          <w:sz w:val="24"/>
          <w:szCs w:val="24"/>
        </w:rPr>
        <w:lastRenderedPageBreak/>
        <w:t xml:space="preserve">секретарь комиссии </w:t>
      </w:r>
      <w:r w:rsidR="007223C7" w:rsidRPr="007C2EA9">
        <w:rPr>
          <w:rFonts w:ascii="GHEA Grapalat" w:hAnsi="GHEA Grapalat"/>
          <w:sz w:val="24"/>
          <w:szCs w:val="24"/>
        </w:rPr>
        <w:t>"</w:t>
      </w:r>
      <w:r w:rsidR="007223C7" w:rsidRPr="007C2EA9">
        <w:rPr>
          <w:rFonts w:ascii="Sylfaen" w:hAnsi="Sylfaen"/>
          <w:i/>
          <w:sz w:val="24"/>
          <w:szCs w:val="24"/>
        </w:rPr>
        <w:t xml:space="preserve"> </w:t>
      </w:r>
      <w:r w:rsidR="007223C7" w:rsidRPr="007C2EA9">
        <w:rPr>
          <w:rFonts w:ascii="Sylfaen" w:hAnsi="Sylfaen"/>
          <w:i/>
          <w:sz w:val="24"/>
          <w:szCs w:val="24"/>
          <w:lang w:val="en-US"/>
        </w:rPr>
        <w:t>A</w:t>
      </w:r>
      <w:r w:rsidR="007223C7" w:rsidRPr="007C2EA9">
        <w:rPr>
          <w:rFonts w:ascii="Sylfaen" w:hAnsi="Sylfaen"/>
          <w:i/>
          <w:sz w:val="24"/>
          <w:szCs w:val="24"/>
        </w:rPr>
        <w:t>.</w:t>
      </w:r>
      <w:proofErr w:type="spellStart"/>
      <w:r w:rsidR="007223C7" w:rsidRPr="007C2EA9">
        <w:rPr>
          <w:rFonts w:ascii="Sylfaen" w:hAnsi="Sylfaen"/>
          <w:i/>
          <w:sz w:val="24"/>
          <w:szCs w:val="24"/>
          <w:lang w:val="en-US"/>
        </w:rPr>
        <w:t>Akop</w:t>
      </w:r>
      <w:r w:rsidR="007223C7" w:rsidRPr="007C2EA9">
        <w:rPr>
          <w:rFonts w:ascii="Sylfaen" w:hAnsi="Sylfaen"/>
          <w:i/>
          <w:sz w:val="24"/>
          <w:szCs w:val="24"/>
        </w:rPr>
        <w:t>ян</w:t>
      </w:r>
      <w:proofErr w:type="spellEnd"/>
      <w:r w:rsidR="007223C7" w:rsidRPr="007C2EA9">
        <w:rPr>
          <w:rFonts w:ascii="GHEA Grapalat" w:hAnsi="GHEA Grapalat"/>
          <w:sz w:val="24"/>
          <w:szCs w:val="24"/>
        </w:rPr>
        <w:t>"</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1"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 xml:space="preserve">если не применяется условие, установленное последним предложением пункта 1.1 настоящей </w:t>
      </w:r>
      <w:proofErr w:type="gramStart"/>
      <w:r w:rsidR="005F6602" w:rsidRPr="002376B5">
        <w:rPr>
          <w:rFonts w:ascii="GHEA Grapalat" w:hAnsi="GHEA Grapalat"/>
        </w:rPr>
        <w:t>части</w:t>
      </w:r>
      <w:r w:rsidR="00B82520" w:rsidRPr="008E138A" w:rsidDel="001B47B5">
        <w:rPr>
          <w:rFonts w:ascii="GHEA Grapalat" w:hAnsi="GHEA Grapalat"/>
        </w:rPr>
        <w:t xml:space="preserve"> </w:t>
      </w:r>
      <w:r w:rsidR="00EA6AE0" w:rsidRPr="008E138A">
        <w:rPr>
          <w:rStyle w:val="af6"/>
          <w:rFonts w:ascii="GHEA Grapalat" w:hAnsi="GHEA Grapalat" w:cs="Sylfaen"/>
          <w:sz w:val="24"/>
          <w:szCs w:val="24"/>
        </w:rPr>
        <w:footnoteReference w:customMarkFollows="1" w:id="6"/>
        <w:t>7</w:t>
      </w:r>
      <w:r w:rsidR="005F25EF" w:rsidRPr="008E138A">
        <w:rPr>
          <w:rFonts w:ascii="GHEA Grapalat" w:hAnsi="GHEA Grapalat" w:cs="Sylfaen"/>
          <w:sz w:val="24"/>
          <w:szCs w:val="24"/>
        </w:rPr>
        <w:t>:</w:t>
      </w:r>
      <w:proofErr w:type="gramEnd"/>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lastRenderedPageBreak/>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af6"/>
          <w:rFonts w:ascii="GHEA Grapalat" w:hAnsi="GHEA Grapalat"/>
        </w:rPr>
        <w:footnoteReference w:customMarkFollows="1" w:id="7"/>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Оценка и сравнение ценовых предложений участников осуществляются без исчисления указанной в настоящем пункте суммы налога. При этом заявка </w:t>
      </w:r>
      <w:r w:rsidRPr="009044F1">
        <w:rPr>
          <w:rFonts w:ascii="GHEA Grapalat" w:hAnsi="GHEA Grapalat"/>
          <w:sz w:val="24"/>
          <w:szCs w:val="24"/>
        </w:rPr>
        <w:lastRenderedPageBreak/>
        <w:t>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w:t>
      </w:r>
      <w:proofErr w:type="gramStart"/>
      <w:r w:rsidRPr="009044F1">
        <w:rPr>
          <w:rFonts w:ascii="GHEA Grapalat" w:hAnsi="GHEA Grapalat"/>
          <w:sz w:val="24"/>
          <w:szCs w:val="24"/>
        </w:rPr>
        <w:t>сведений</w:t>
      </w:r>
      <w:proofErr w:type="gramEnd"/>
      <w:r w:rsidRPr="009044F1">
        <w:rPr>
          <w:rFonts w:ascii="GHEA Grapalat" w:hAnsi="GHEA Grapalat"/>
          <w:sz w:val="24"/>
          <w:szCs w:val="24"/>
        </w:rPr>
        <w:t xml:space="preserve">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CC0E15" w:rsidRPr="00CC0E15" w:rsidRDefault="00CC0E15" w:rsidP="00B46D58">
      <w:pPr>
        <w:widowControl w:val="0"/>
        <w:tabs>
          <w:tab w:val="left" w:pos="1134"/>
        </w:tabs>
        <w:spacing w:after="160"/>
        <w:ind w:firstLine="567"/>
        <w:jc w:val="both"/>
        <w:rPr>
          <w:rFonts w:ascii="GHEA Grapalat" w:hAnsi="GHEA Grapalat" w:cs="Sylfaen"/>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Pr="002015E2">
        <w:rPr>
          <w:rFonts w:ascii="GHEA Grapalat" w:hAnsi="GHEA Grapalat"/>
          <w:sz w:val="24"/>
          <w:szCs w:val="24"/>
        </w:rPr>
        <w:t>на "</w:t>
      </w:r>
      <w:r w:rsidR="000A0EB5" w:rsidRPr="002015E2">
        <w:rPr>
          <w:rFonts w:ascii="GHEA Grapalat" w:hAnsi="GHEA Grapalat"/>
          <w:sz w:val="24"/>
          <w:szCs w:val="24"/>
        </w:rPr>
        <w:t>7</w:t>
      </w:r>
      <w:r w:rsidRPr="002015E2">
        <w:rPr>
          <w:rFonts w:ascii="GHEA Grapalat" w:hAnsi="GHEA Grapalat"/>
          <w:sz w:val="24"/>
          <w:szCs w:val="24"/>
        </w:rPr>
        <w:t>"-ый день в "</w:t>
      </w:r>
      <w:r w:rsidR="000A0EB5" w:rsidRPr="002015E2">
        <w:rPr>
          <w:rFonts w:ascii="GHEA Grapalat" w:hAnsi="GHEA Grapalat"/>
          <w:sz w:val="24"/>
          <w:szCs w:val="24"/>
        </w:rPr>
        <w:t>1</w:t>
      </w:r>
      <w:r w:rsidR="002015E2" w:rsidRPr="002015E2">
        <w:rPr>
          <w:rFonts w:ascii="GHEA Grapalat" w:hAnsi="GHEA Grapalat"/>
          <w:sz w:val="24"/>
          <w:szCs w:val="24"/>
        </w:rPr>
        <w:t>2;3</w:t>
      </w:r>
      <w:r w:rsidR="000A0EB5" w:rsidRPr="002015E2">
        <w:rPr>
          <w:rFonts w:ascii="GHEA Grapalat" w:hAnsi="GHEA Grapalat"/>
          <w:sz w:val="24"/>
          <w:szCs w:val="24"/>
        </w:rPr>
        <w:t>0</w:t>
      </w:r>
      <w:r w:rsidRPr="002015E2">
        <w:rPr>
          <w:rFonts w:ascii="GHEA Grapalat" w:hAnsi="GHEA Grapalat"/>
          <w:sz w:val="24"/>
          <w:szCs w:val="24"/>
        </w:rPr>
        <w:t xml:space="preserve">" </w:t>
      </w:r>
      <w:r w:rsidRPr="009044F1">
        <w:rPr>
          <w:rFonts w:ascii="GHEA Grapalat" w:hAnsi="GHEA Grapalat"/>
          <w:sz w:val="24"/>
          <w:szCs w:val="24"/>
        </w:rPr>
        <w:t xml:space="preserve">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w:t>
      </w:r>
      <w:bookmarkStart w:id="3" w:name="_GoBack"/>
      <w:bookmarkEnd w:id="3"/>
      <w:r w:rsidRPr="009044F1">
        <w:rPr>
          <w:rFonts w:ascii="GHEA Grapalat" w:hAnsi="GHEA Grapalat"/>
        </w:rPr>
        <w:t>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 xml:space="preserve">5.2. части 1 настоящего </w:t>
      </w:r>
      <w:r w:rsidRPr="006C15CD">
        <w:rPr>
          <w:rFonts w:ascii="GHEA Grapalat" w:hAnsi="GHEA Grapalat"/>
          <w:sz w:val="24"/>
          <w:szCs w:val="24"/>
        </w:rPr>
        <w:lastRenderedPageBreak/>
        <w:t>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af6"/>
          <w:rFonts w:ascii="GHEA Grapalat" w:hAnsi="GHEA Grapalat"/>
          <w:i w:val="0"/>
          <w:sz w:val="24"/>
          <w:szCs w:val="24"/>
        </w:rPr>
        <w:footnoteReference w:customMarkFollows="1" w:id="8"/>
        <w:t>10</w:t>
      </w:r>
      <w:r w:rsidR="00A01157">
        <w:rPr>
          <w:rFonts w:ascii="GHEA Grapalat" w:hAnsi="GHEA Grapalat"/>
          <w:i w:val="0"/>
          <w:sz w:val="24"/>
          <w:szCs w:val="24"/>
        </w:rPr>
        <w:t>.</w:t>
      </w:r>
    </w:p>
    <w:p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4"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proofErr w:type="gramStart"/>
      <w:r w:rsidRPr="009044F1">
        <w:rPr>
          <w:rFonts w:ascii="GHEA Grapalat" w:hAnsi="GHEA Grapalat"/>
          <w:sz w:val="24"/>
          <w:szCs w:val="24"/>
        </w:rPr>
        <w:t>для определения</w:t>
      </w:r>
      <w:proofErr w:type="gramEnd"/>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 xml:space="preserve">на </w:t>
      </w:r>
      <w:proofErr w:type="spellStart"/>
      <w:r w:rsidR="00A55C6C">
        <w:rPr>
          <w:rFonts w:ascii="GHEA Grapalat" w:hAnsi="GHEA Grapalat"/>
          <w:sz w:val="24"/>
          <w:szCs w:val="24"/>
        </w:rPr>
        <w:t>заседаниии</w:t>
      </w:r>
      <w:proofErr w:type="spellEnd"/>
      <w:r w:rsidR="00A55C6C">
        <w:rPr>
          <w:rFonts w:ascii="GHEA Grapalat" w:hAnsi="GHEA Grapalat"/>
          <w:sz w:val="24"/>
          <w:szCs w:val="24"/>
        </w:rPr>
        <w:t xml:space="preserve">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ins w:id="5"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proofErr w:type="gramStart"/>
      <w:r w:rsidRPr="009044F1">
        <w:rPr>
          <w:rFonts w:ascii="GHEA Grapalat" w:hAnsi="GHEA Grapalat"/>
          <w:sz w:val="24"/>
          <w:szCs w:val="24"/>
        </w:rPr>
        <w:t>ценам,  определяются</w:t>
      </w:r>
      <w:proofErr w:type="gramEnd"/>
      <w:r w:rsidRPr="009044F1">
        <w:rPr>
          <w:rFonts w:ascii="GHEA Grapalat" w:hAnsi="GHEA Grapalat"/>
          <w:sz w:val="24"/>
          <w:szCs w:val="24"/>
        </w:rPr>
        <w:t xml:space="preserve">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 xml:space="preserve">купки, и </w:t>
      </w:r>
      <w:r w:rsidRPr="009775E8">
        <w:rPr>
          <w:rFonts w:ascii="GHEA Grapalat" w:hAnsi="GHEA Grapalat"/>
          <w:sz w:val="24"/>
          <w:szCs w:val="24"/>
        </w:rPr>
        <w:lastRenderedPageBreak/>
        <w:t>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00433568"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rsidR="00433568">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34742C" w:rsidRPr="00AA7117" w:rsidRDefault="0034742C" w:rsidP="0034742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6A649A" w:rsidRPr="00B6749E">
        <w:rPr>
          <w:rFonts w:ascii="GHEA Grapalat" w:hAnsi="GHEA Grapalat"/>
          <w:sz w:val="24"/>
          <w:szCs w:val="24"/>
        </w:rPr>
        <w:t>пай)  либо</w:t>
      </w:r>
      <w:proofErr w:type="gramEnd"/>
      <w:r w:rsidR="006A649A" w:rsidRPr="00B6749E">
        <w:rPr>
          <w:rFonts w:ascii="GHEA Grapalat" w:hAnsi="GHEA Grapalat"/>
          <w:sz w:val="24"/>
          <w:szCs w:val="24"/>
        </w:rPr>
        <w:t xml:space="preserve">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 xml:space="preserve">(родитель, супруг, ребенок, брат, сестра, бабушка, дедушка, внук, а также родитель, ребенок, брат, сестра, бабушка, внук </w:t>
      </w:r>
      <w:r w:rsidR="006A649A" w:rsidRPr="00B6749E">
        <w:rPr>
          <w:rFonts w:ascii="GHEA Grapalat" w:hAnsi="GHEA Grapalat"/>
          <w:sz w:val="24"/>
          <w:szCs w:val="24"/>
        </w:rPr>
        <w:lastRenderedPageBreak/>
        <w:t>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07A99" w:rsidRPr="009022F9">
        <w:rPr>
          <w:rFonts w:ascii="GHEA Grapalat" w:hAnsi="GHEA Grapalat"/>
        </w:rPr>
        <w:t xml:space="preserve"> </w:t>
      </w:r>
      <w:r w:rsidR="00507A99">
        <w:rPr>
          <w:rFonts w:ascii="GHEA Grapalat" w:hAnsi="GHEA Grapalat"/>
        </w:rPr>
        <w:t xml:space="preserve">в течение пяти рабочих дней, </w:t>
      </w:r>
      <w:r w:rsidR="00507A99">
        <w:rPr>
          <w:rStyle w:val="ezkurwreuab5ozgtqnkl"/>
          <w:rFonts w:ascii="GHEA Grapalat" w:hAnsi="GHEA Grapalat"/>
        </w:rPr>
        <w:t>следующих</w:t>
      </w:r>
      <w:r w:rsidR="00507A99">
        <w:rPr>
          <w:rFonts w:ascii="GHEA Grapalat" w:hAnsi="GHEA Grapalat"/>
        </w:rPr>
        <w:t xml:space="preserve"> </w:t>
      </w:r>
      <w:r w:rsidR="00507A99">
        <w:rPr>
          <w:rStyle w:val="ezkurwreuab5ozgtqnkl"/>
          <w:rFonts w:ascii="GHEA Grapalat" w:hAnsi="GHEA Grapalat"/>
        </w:rPr>
        <w:t>за днем</w:t>
      </w:r>
      <w:r w:rsidR="00507A99">
        <w:rPr>
          <w:rFonts w:ascii="GHEA Grapalat" w:hAnsi="GHEA Grapalat"/>
        </w:rPr>
        <w:t xml:space="preserve"> </w:t>
      </w:r>
      <w:r w:rsidR="00507A99">
        <w:rPr>
          <w:rStyle w:val="ezkurwreuab5ozgtqnkl"/>
          <w:rFonts w:ascii="GHEA Grapalat" w:hAnsi="GHEA Grapalat"/>
        </w:rPr>
        <w:t>получения</w:t>
      </w:r>
      <w:r w:rsidR="00507A99">
        <w:rPr>
          <w:rFonts w:ascii="GHEA Grapalat" w:hAnsi="GHEA Grapalat"/>
        </w:rPr>
        <w:t xml:space="preserve"> </w:t>
      </w:r>
      <w:r w:rsidR="00507A99">
        <w:rPr>
          <w:rStyle w:val="ezkurwreuab5ozgtqnkl"/>
          <w:rFonts w:ascii="GHEA Grapalat" w:hAnsi="GHEA Grapalat"/>
        </w:rPr>
        <w:t>решения</w:t>
      </w:r>
      <w:r w:rsidR="00D17C45" w:rsidRPr="00982592">
        <w:rPr>
          <w:rFonts w:ascii="GHEA Grapalat" w:hAnsi="GHEA Grapalat"/>
        </w:rPr>
        <w:t>.</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proofErr w:type="gramStart"/>
      <w:r w:rsidR="0052468C">
        <w:rPr>
          <w:rFonts w:ascii="GHEA Grapalat" w:hAnsi="GHEA Grapalat"/>
        </w:rPr>
        <w:t>на десятый ден</w:t>
      </w:r>
      <w:r w:rsidR="00C143D2">
        <w:rPr>
          <w:rFonts w:ascii="GHEA Grapalat" w:hAnsi="GHEA Grapalat"/>
        </w:rPr>
        <w:t>ь</w:t>
      </w:r>
      <w:proofErr w:type="gramEnd"/>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w:t>
      </w:r>
      <w:r w:rsidR="0052468C" w:rsidRPr="00AA7DF7">
        <w:rPr>
          <w:rFonts w:ascii="GHEA Grapalat" w:hAnsi="GHEA Grapalat"/>
        </w:rPr>
        <w:lastRenderedPageBreak/>
        <w:t xml:space="preserve">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B24E4B">
      <w:pPr>
        <w:pStyle w:val="aff3"/>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B24E4B">
      <w:pPr>
        <w:pStyle w:val="aff3"/>
        <w:widowControl w:val="0"/>
        <w:numPr>
          <w:ilvl w:val="0"/>
          <w:numId w:val="31"/>
        </w:numPr>
        <w:ind w:left="0" w:firstLine="284"/>
        <w:contextualSpacing/>
        <w:jc w:val="both"/>
        <w:rPr>
          <w:ins w:id="6"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proofErr w:type="spellStart"/>
      <w:r w:rsidR="00F97C74" w:rsidRPr="006E181F">
        <w:rPr>
          <w:rFonts w:ascii="GHEA Grapalat" w:hAnsi="GHEA Grapalat"/>
        </w:rPr>
        <w:t>сорокодневного</w:t>
      </w:r>
      <w:proofErr w:type="spellEnd"/>
      <w:r w:rsidR="00F97C74" w:rsidRPr="006E181F">
        <w:rPr>
          <w:rFonts w:ascii="GHEA Grapalat" w:hAnsi="GHEA Grapalat"/>
        </w:rPr>
        <w:t xml:space="preserve">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544A12" w:rsidRDefault="006435F5" w:rsidP="00637CD2">
      <w:pPr>
        <w:widowControl w:val="0"/>
        <w:tabs>
          <w:tab w:val="left" w:pos="1134"/>
        </w:tabs>
        <w:ind w:left="-360"/>
        <w:jc w:val="both"/>
        <w:rPr>
          <w:rFonts w:ascii="GHEA Grapalat" w:hAnsi="GHEA Grapalat" w:cs="Sylfaen"/>
        </w:rPr>
      </w:pPr>
      <w:r w:rsidRPr="00637CD2">
        <w:rPr>
          <w:rFonts w:ascii="GHEA Grapalat" w:hAnsi="GHEA Grapalat" w:cs="Sylfaen"/>
        </w:rPr>
        <w:t xml:space="preserve">       </w:t>
      </w:r>
      <w:r w:rsidR="00C20AD3" w:rsidRPr="00637CD2">
        <w:rPr>
          <w:rFonts w:ascii="GHEA Grapalat" w:hAnsi="GHEA Grapalat" w:cs="Sylfaen"/>
        </w:rPr>
        <w:t>При этом</w:t>
      </w:r>
      <w:r w:rsidR="00544A12">
        <w:rPr>
          <w:rFonts w:ascii="GHEA Grapalat" w:hAnsi="GHEA Grapalat" w:cs="Sylfaen"/>
        </w:rPr>
        <w:t>;</w:t>
      </w:r>
    </w:p>
    <w:p w:rsidR="00C20AD3" w:rsidRDefault="00544A12" w:rsidP="00637CD2">
      <w:pPr>
        <w:widowControl w:val="0"/>
        <w:tabs>
          <w:tab w:val="left" w:pos="1134"/>
        </w:tabs>
        <w:ind w:left="-360"/>
        <w:jc w:val="both"/>
        <w:rPr>
          <w:rFonts w:ascii="GHEA Grapalat" w:hAnsi="GHEA Grapalat" w:cs="Sylfaen"/>
        </w:rPr>
      </w:pPr>
      <w:r>
        <w:rPr>
          <w:rFonts w:ascii="GHEA Grapalat" w:hAnsi="GHEA Grapalat" w:cs="Sylfaen"/>
        </w:rPr>
        <w:t>-</w:t>
      </w:r>
      <w:r w:rsidR="00C20AD3"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F01662">
        <w:rPr>
          <w:rFonts w:ascii="GHEA Grapalat" w:hAnsi="GHEA Grapalat" w:cs="Sylfaen"/>
        </w:rPr>
        <w:t xml:space="preserve"> </w:t>
      </w:r>
      <w:r w:rsidR="00F01662">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sidR="00E176B0">
        <w:rPr>
          <w:rFonts w:ascii="GHEA Grapalat" w:hAnsi="GHEA Grapalat" w:cs="Sylfaen"/>
        </w:rPr>
        <w:t>,</w:t>
      </w:r>
      <w:r w:rsidRPr="004A296E">
        <w:rPr>
          <w:rFonts w:ascii="GHEA Grapalat" w:hAnsi="GHEA Grapalat" w:cs="Sylfaen"/>
        </w:rPr>
        <w:t xml:space="preserve"> </w:t>
      </w:r>
      <w:r w:rsidR="00C20AD3"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4B64BD">
        <w:rPr>
          <w:rFonts w:ascii="GHEA Grapalat" w:hAnsi="GHEA Grapalat" w:cs="Sylfaen"/>
        </w:rPr>
        <w:t>,</w:t>
      </w:r>
    </w:p>
    <w:p w:rsidR="004B64BD" w:rsidRPr="00671189" w:rsidRDefault="004B64BD" w:rsidP="004B64BD">
      <w:pPr>
        <w:widowControl w:val="0"/>
        <w:tabs>
          <w:tab w:val="left" w:pos="0"/>
        </w:tabs>
        <w:ind w:left="-284" w:firstLine="785"/>
        <w:jc w:val="both"/>
        <w:rPr>
          <w:rFonts w:ascii="GHEA Grapalat" w:hAnsi="GHEA Grapalat" w:cs="Sylfaen"/>
        </w:rPr>
      </w:pPr>
      <w:r>
        <w:rPr>
          <w:rFonts w:ascii="GHEA Grapalat" w:hAnsi="GHEA Grapalat" w:cs="Sylfaen"/>
        </w:rPr>
        <w:t>-</w:t>
      </w:r>
      <w:r w:rsidRPr="00671189">
        <w:rPr>
          <w:rFonts w:ascii="GHEA Grapalat" w:hAnsi="GHEA Grapalat" w:cs="Sylfaen"/>
        </w:rPr>
        <w:t xml:space="preserve"> </w:t>
      </w:r>
      <w:r w:rsidR="00264F97" w:rsidRPr="00671189">
        <w:rPr>
          <w:rFonts w:ascii="GHEA Grapalat" w:hAnsi="GHEA Grapalat" w:cs="Sylfaen"/>
        </w:rPr>
        <w:t>о</w:t>
      </w:r>
      <w:r w:rsidRPr="00671189">
        <w:rPr>
          <w:rFonts w:ascii="GHEA Grapalat" w:hAnsi="GHEA Grapalat" w:cs="Sylfaen"/>
        </w:rPr>
        <w:t>бстоятельство, предусмотренное в пункте 8.8.1 части 1 настоящего приглашения, не считается нарушением обязательств, взятых в рамках процесса закупки.</w:t>
      </w:r>
    </w:p>
    <w:p w:rsidR="003822FA" w:rsidRDefault="003822FA" w:rsidP="00B46D58">
      <w:pPr>
        <w:widowControl w:val="0"/>
        <w:tabs>
          <w:tab w:val="left" w:pos="1276"/>
        </w:tabs>
        <w:spacing w:after="160"/>
        <w:ind w:firstLine="567"/>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 xml:space="preserve">сли участник был включен в списки, предусмотренные частями 5 и 6 части 1 статьи 6 закона, после дня подачи заявки, то данная его заявка не подлежит </w:t>
      </w:r>
      <w:r w:rsidR="00A31DCA" w:rsidRPr="00A31DCA">
        <w:rPr>
          <w:rFonts w:ascii="GHEA Grapalat" w:hAnsi="GHEA Grapalat"/>
        </w:rPr>
        <w:lastRenderedPageBreak/>
        <w:t>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9"/>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proofErr w:type="gramStart"/>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w:t>
      </w:r>
      <w:proofErr w:type="gramEnd"/>
      <w:r w:rsidR="005F2F3B" w:rsidRPr="008C0D41">
        <w:rPr>
          <w:rFonts w:ascii="GHEA Grapalat" w:hAnsi="GHEA Grapalat"/>
        </w:rPr>
        <w:t xml:space="preserve">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lastRenderedPageBreak/>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84513E">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84513E" w:rsidRPr="00B6749E" w:rsidRDefault="0084513E" w:rsidP="0084513E">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w:t>
      </w:r>
      <w:r w:rsidR="00646B97" w:rsidRPr="00681C1F">
        <w:rPr>
          <w:rFonts w:ascii="GHEA Grapalat" w:hAnsi="GHEA Grapalat"/>
          <w:color w:val="000000" w:themeColor="text1"/>
        </w:rPr>
        <w:lastRenderedPageBreak/>
        <w:t>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proofErr w:type="gramStart"/>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roofErr w:type="gramEnd"/>
    </w:p>
    <w:p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proofErr w:type="gramStart"/>
      <w:r w:rsidR="00E70468">
        <w:rPr>
          <w:rFonts w:ascii="GHEA Grapalat" w:hAnsi="GHEA Grapalat"/>
        </w:rPr>
        <w:t>товаров</w:t>
      </w:r>
      <w:proofErr w:type="gramEnd"/>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w:t>
      </w:r>
      <w:proofErr w:type="gramStart"/>
      <w:r w:rsidR="003D57AD" w:rsidRPr="00370E40">
        <w:rPr>
          <w:rFonts w:ascii="GHEA Grapalat" w:hAnsi="GHEA Grapalat"/>
        </w:rPr>
        <w:t>Причем  обеспечение</w:t>
      </w:r>
      <w:proofErr w:type="gramEnd"/>
      <w:r w:rsidR="003D57AD" w:rsidRPr="00370E40">
        <w:rPr>
          <w:rFonts w:ascii="GHEA Grapalat" w:hAnsi="GHEA Grapalat"/>
        </w:rPr>
        <w:t xml:space="preserve">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w:t>
      </w:r>
      <w:proofErr w:type="gramStart"/>
      <w:r w:rsidRPr="004408E1">
        <w:rPr>
          <w:rFonts w:ascii="GHEA Grapalat" w:hAnsi="GHEA Grapalat"/>
        </w:rPr>
        <w:t>в соответствии с требованиями</w:t>
      </w:r>
      <w:proofErr w:type="gramEnd"/>
      <w:r w:rsidRPr="004408E1">
        <w:rPr>
          <w:rFonts w:ascii="GHEA Grapalat" w:hAnsi="GHEA Grapalat"/>
        </w:rPr>
        <w:t xml:space="preserve">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52513C" w:rsidRPr="0052513C" w:rsidRDefault="0052513C" w:rsidP="0052513C">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2513C" w:rsidRPr="0052513C" w:rsidRDefault="0052513C" w:rsidP="0052513C">
      <w:pPr>
        <w:pStyle w:val="af2"/>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w:t>
      </w:r>
      <w:proofErr w:type="spellStart"/>
      <w:r w:rsidRPr="0052513C">
        <w:rPr>
          <w:rFonts w:asciiTheme="minorHAnsi" w:hAnsiTheme="minorHAnsi"/>
          <w:i/>
        </w:rPr>
        <w:t>двадцатипятикратный</w:t>
      </w:r>
      <w:proofErr w:type="spellEnd"/>
      <w:r w:rsidRPr="0052513C">
        <w:rPr>
          <w:rFonts w:asciiTheme="minorHAnsi" w:hAnsiTheme="minorHAnsi"/>
          <w:i/>
        </w:rPr>
        <w:t xml:space="preserve"> размер базовой единицы закупок и не предусмотрена предоплата, </w:t>
      </w:r>
    </w:p>
    <w:p w:rsidR="0052513C" w:rsidRPr="0052513C" w:rsidRDefault="0052513C" w:rsidP="0052513C">
      <w:pPr>
        <w:pStyle w:val="af2"/>
        <w:jc w:val="both"/>
        <w:rPr>
          <w:rFonts w:asciiTheme="minorHAnsi" w:hAnsiTheme="minorHAnsi"/>
          <w:i/>
        </w:rPr>
      </w:pPr>
      <w:r w:rsidRPr="0052513C">
        <w:rPr>
          <w:rFonts w:asciiTheme="minorHAnsi" w:hAnsiTheme="minorHAnsi"/>
          <w:i/>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52513C">
        <w:rPr>
          <w:rFonts w:asciiTheme="minorHAnsi" w:hAnsiTheme="minorHAnsi"/>
          <w:i/>
        </w:rPr>
        <w:t>драмов</w:t>
      </w:r>
      <w:proofErr w:type="spellEnd"/>
      <w:r w:rsidRPr="0052513C">
        <w:rPr>
          <w:rFonts w:asciiTheme="minorHAnsi" w:hAnsiTheme="minorHAnsi"/>
          <w:i/>
        </w:rPr>
        <w:t xml:space="preserve"> РА и для полного выполнения заключаемого договора в дальнейшем также потребуются финансовые средства, </w:t>
      </w:r>
      <w:proofErr w:type="gramStart"/>
      <w:r w:rsidRPr="0052513C">
        <w:rPr>
          <w:rFonts w:asciiTheme="minorHAnsi" w:hAnsiTheme="minorHAnsi"/>
          <w:i/>
        </w:rPr>
        <w:t>или</w:t>
      </w:r>
      <w:proofErr w:type="gramEnd"/>
      <w:r w:rsidRPr="0052513C">
        <w:rPr>
          <w:rFonts w:asciiTheme="minorHAnsi" w:hAnsiTheme="minorHAnsi"/>
          <w:i/>
        </w:rPr>
        <w:t xml:space="preserve">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564A46" w:rsidRDefault="00DA0186" w:rsidP="00DA0186">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rsidR="00DA0186" w:rsidRPr="00564A46" w:rsidRDefault="00DA0186" w:rsidP="00DA0186">
      <w:pPr>
        <w:pStyle w:val="af2"/>
        <w:jc w:val="both"/>
        <w:rPr>
          <w:rFonts w:asciiTheme="minorHAnsi" w:hAnsiTheme="minorHAnsi"/>
          <w:i/>
        </w:rPr>
      </w:pPr>
      <w:r w:rsidRPr="00564A46">
        <w:rPr>
          <w:rFonts w:asciiTheme="minorHAnsi" w:hAnsiTheme="minorHAnsi"/>
          <w:i/>
        </w:rPr>
        <w:t xml:space="preserve">-    не превышает </w:t>
      </w:r>
      <w:proofErr w:type="spellStart"/>
      <w:r w:rsidRPr="00564A46">
        <w:rPr>
          <w:rFonts w:asciiTheme="minorHAnsi" w:hAnsiTheme="minorHAnsi"/>
          <w:i/>
        </w:rPr>
        <w:t>двадцатипятикратный</w:t>
      </w:r>
      <w:proofErr w:type="spellEnd"/>
      <w:r w:rsidRPr="00564A46">
        <w:rPr>
          <w:rFonts w:asciiTheme="minorHAnsi" w:hAnsiTheme="minorHAnsi"/>
          <w:i/>
        </w:rPr>
        <w:t xml:space="preserve"> размер базовой единицы закупок, то из настоящего абзаца исключаются слова "или гарантий, предоставленных банками "․</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w:t>
      </w:r>
      <w:proofErr w:type="spellStart"/>
      <w:r w:rsidRPr="00564A46">
        <w:rPr>
          <w:rFonts w:asciiTheme="minorHAnsi" w:hAnsiTheme="minorHAnsi"/>
          <w:i/>
          <w:sz w:val="20"/>
          <w:szCs w:val="20"/>
        </w:rPr>
        <w:t>двадцатипятикратного</w:t>
      </w:r>
      <w:proofErr w:type="spellEnd"/>
      <w:r w:rsidRPr="00564A46">
        <w:rPr>
          <w:rFonts w:asciiTheme="minorHAnsi" w:hAnsiTheme="minorHAnsi"/>
          <w:i/>
          <w:sz w:val="20"/>
          <w:szCs w:val="20"/>
        </w:rPr>
        <w:t xml:space="preserve">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af2"/>
        <w:jc w:val="both"/>
        <w:rPr>
          <w:rFonts w:asciiTheme="minorHAnsi" w:hAnsiTheme="minorHAnsi"/>
          <w:i/>
          <w:lang w:val="hy-AM"/>
        </w:rPr>
      </w:pPr>
      <w:r w:rsidRPr="00564A46">
        <w:rPr>
          <w:rFonts w:asciiTheme="minorHAnsi" w:hAnsiTheme="minorHAnsi"/>
          <w:i/>
        </w:rPr>
        <w:lastRenderedPageBreak/>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35631F" w:rsidRDefault="00801A4F" w:rsidP="00801A4F">
      <w:pPr>
        <w:widowControl w:val="0"/>
        <w:tabs>
          <w:tab w:val="left" w:pos="1276"/>
        </w:tabs>
        <w:spacing w:after="160"/>
        <w:ind w:firstLine="567"/>
        <w:jc w:val="both"/>
        <w:rPr>
          <w:ins w:id="7" w:author="Vardan" w:date="2022-10-30T00:02:00Z"/>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proofErr w:type="gramStart"/>
      <w:r w:rsidRPr="00801A4F">
        <w:rPr>
          <w:rFonts w:ascii="GHEA Grapalat" w:hAnsi="GHEA Grapalat" w:cs="Sylfaen"/>
        </w:rPr>
        <w:t>.</w:t>
      </w:r>
      <w:r w:rsidR="009A0467">
        <w:rPr>
          <w:rStyle w:val="af6"/>
          <w:rFonts w:ascii="GHEA Grapalat" w:hAnsi="GHEA Grapalat"/>
        </w:rPr>
        <w:footnoteReference w:customMarkFollows="1" w:id="10"/>
        <w:t>12</w:t>
      </w:r>
      <w:r w:rsidR="00A6609C" w:rsidRPr="0027573B">
        <w:rPr>
          <w:rFonts w:ascii="GHEA Grapalat" w:hAnsi="GHEA Grapalat"/>
        </w:rPr>
        <w:t xml:space="preserve"> </w:t>
      </w:r>
      <w:r w:rsidR="00853CBA" w:rsidRPr="0027573B">
        <w:rPr>
          <w:rFonts w:ascii="GHEA Grapalat" w:hAnsi="GHEA Grapalat"/>
        </w:rPr>
        <w:t>.</w:t>
      </w:r>
      <w:proofErr w:type="gramEnd"/>
    </w:p>
    <w:p w:rsidR="00AA0D5B" w:rsidRPr="007D61CE"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154DF" w:rsidRPr="007D61CE">
        <w:rPr>
          <w:rFonts w:ascii="GHEA Grapalat" w:hAnsi="GHEA Grapalat" w:cs="Sylfaen"/>
        </w:rPr>
        <w:t>,</w:t>
      </w:r>
      <w:r w:rsidR="00544769">
        <w:rPr>
          <w:rFonts w:ascii="GHEA Grapalat" w:hAnsi="GHEA Grapalat" w:cs="Sylfaen"/>
        </w:rPr>
        <w:t xml:space="preserve"> </w:t>
      </w:r>
      <w:r w:rsidR="00544769">
        <w:rPr>
          <w:rFonts w:ascii="GHEA Grapalat" w:hAnsi="GHEA Grapalat" w:cs="Sylfaen"/>
          <w:lang w:val="hy-AM"/>
        </w:rPr>
        <w:t>если выполнение контракта (соглашения) не является поэтапным</w:t>
      </w:r>
      <w:r w:rsidR="007D61CE">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11"/>
        <w:t>13</w:t>
      </w:r>
      <w:r w:rsidR="00375E5E">
        <w:rPr>
          <w:rFonts w:ascii="GHEA Grapalat" w:hAnsi="GHEA Grapalat"/>
        </w:rPr>
        <w:t>.</w:t>
      </w:r>
    </w:p>
    <w:p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w:t>
      </w:r>
      <w:proofErr w:type="spellStart"/>
      <w:r w:rsidR="00DA0D2B" w:rsidRPr="00DA0D2B">
        <w:rPr>
          <w:rFonts w:ascii="GHEA Grapalat" w:hAnsi="GHEA Grapalat"/>
        </w:rPr>
        <w:t>догогвора</w:t>
      </w:r>
      <w:proofErr w:type="spellEnd"/>
      <w:r w:rsidR="00DA0D2B" w:rsidRPr="00DA0D2B">
        <w:rPr>
          <w:rFonts w:ascii="GHEA Grapalat" w:hAnsi="GHEA Grapalat"/>
        </w:rPr>
        <w:t xml:space="preserve">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lastRenderedPageBreak/>
        <w:t>.</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w:t>
      </w:r>
      <w:proofErr w:type="spellStart"/>
      <w:r w:rsidR="00D32092" w:rsidRPr="00250377">
        <w:rPr>
          <w:rFonts w:ascii="GHEA Grapalat" w:hAnsi="GHEA Grapalat" w:cs="Sylfaen"/>
        </w:rPr>
        <w:t>драмов</w:t>
      </w:r>
      <w:proofErr w:type="spellEnd"/>
      <w:r w:rsidR="00D32092" w:rsidRPr="00250377">
        <w:rPr>
          <w:rFonts w:ascii="GHEA Grapalat" w:hAnsi="GHEA Grapalat" w:cs="Sylfaen"/>
        </w:rPr>
        <w:t>,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proofErr w:type="gramStart"/>
      <w:r w:rsidR="00125AA6" w:rsidRPr="009044F1">
        <w:rPr>
          <w:rFonts w:ascii="GHEA Grapalat" w:hAnsi="GHEA Grapalat"/>
        </w:rPr>
        <w:t>заключенный договор</w:t>
      </w:r>
      <w:proofErr w:type="gramEnd"/>
      <w:r w:rsidR="00125AA6" w:rsidRPr="009044F1">
        <w:rPr>
          <w:rFonts w:ascii="GHEA Grapalat" w:hAnsi="GHEA Grapalat"/>
        </w:rPr>
        <w:t xml:space="preserve">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ins w:id="8" w:author="Inesa Kocharyan" w:date="2023-07-07T16:48:00Z"/>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 xml:space="preserve">представляет требование о выплате обеспечения </w:t>
      </w:r>
      <w:proofErr w:type="gramStart"/>
      <w:r w:rsidRPr="0074650E">
        <w:rPr>
          <w:rFonts w:ascii="GHEA Grapalat" w:hAnsi="GHEA Grapalat"/>
        </w:rPr>
        <w:t>договора  и</w:t>
      </w:r>
      <w:proofErr w:type="gramEnd"/>
      <w:r w:rsidRPr="0074650E">
        <w:rPr>
          <w:rFonts w:ascii="GHEA Grapalat" w:hAnsi="GHEA Grapalat"/>
        </w:rPr>
        <w:t xml:space="preserve">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 xml:space="preserve">или Министерством Финансов </w:t>
      </w:r>
      <w:proofErr w:type="gramStart"/>
      <w:r w:rsidR="00091C48" w:rsidRPr="00C87B61">
        <w:rPr>
          <w:rFonts w:ascii="GHEA Grapalat" w:hAnsi="GHEA Grapalat"/>
        </w:rPr>
        <w:t>РА</w:t>
      </w:r>
      <w:r w:rsidR="00091C48" w:rsidRPr="00C87B61">
        <w:t xml:space="preserve"> </w:t>
      </w:r>
      <w:r w:rsidRPr="00C87B61">
        <w:rPr>
          <w:rFonts w:ascii="GHEA Grapalat" w:hAnsi="GHEA Grapalat"/>
        </w:rPr>
        <w:t xml:space="preserve"> на</w:t>
      </w:r>
      <w:proofErr w:type="gramEnd"/>
      <w:r w:rsidRPr="00C87B61">
        <w:rPr>
          <w:rFonts w:ascii="GHEA Grapalat" w:hAnsi="GHEA Grapalat"/>
        </w:rPr>
        <w:t xml:space="preserve">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 xml:space="preserve">за днем </w:t>
      </w:r>
      <w:proofErr w:type="gramStart"/>
      <w:r w:rsidR="00173318" w:rsidRPr="00C87B61">
        <w:rPr>
          <w:rFonts w:ascii="GHEA Grapalat" w:hAnsi="GHEA Grapalat"/>
        </w:rPr>
        <w:t>возникновения основания возврата обеспечения</w:t>
      </w:r>
      <w:proofErr w:type="gramEnd"/>
      <w:r w:rsidR="00173318" w:rsidRPr="00C87B61">
        <w:rPr>
          <w:rFonts w:ascii="GHEA Grapalat" w:hAnsi="GHEA Grapalat"/>
        </w:rPr>
        <w:t xml:space="preserve"> уведомляет</w:t>
      </w:r>
      <w:r w:rsidRPr="00C87B61">
        <w:rPr>
          <w:rFonts w:ascii="GHEA Grapalat" w:hAnsi="GHEA Grapalat"/>
        </w:rPr>
        <w:t>:</w:t>
      </w:r>
    </w:p>
    <w:p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lastRenderedPageBreak/>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D70281" w:rsidRDefault="00D70281" w:rsidP="001075CA">
      <w:pPr>
        <w:widowControl w:val="0"/>
        <w:tabs>
          <w:tab w:val="left" w:pos="1134"/>
        </w:tabs>
        <w:spacing w:after="160"/>
        <w:ind w:firstLine="567"/>
        <w:jc w:val="both"/>
        <w:rPr>
          <w:rFonts w:ascii="GHEA Grapalat" w:hAnsi="GHEA Grapalat"/>
        </w:rPr>
      </w:pP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362FEF" w:rsidRDefault="00362FEF">
      <w:pPr>
        <w:rPr>
          <w:rFonts w:ascii="GHEA Grapalat" w:hAnsi="GHEA Grapalat" w:cs="Sylfaen"/>
        </w:rPr>
      </w:pPr>
      <w:r>
        <w:rPr>
          <w:rFonts w:ascii="GHEA Grapalat" w:hAnsi="GHEA Grapalat" w:cs="Sylfaen"/>
        </w:rPr>
        <w:br w:type="page"/>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12"/>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w:t>
      </w:r>
      <w:r w:rsidRPr="000B56C9">
        <w:rPr>
          <w:rFonts w:ascii="GHEA Grapalat" w:hAnsi="GHEA Grapalat"/>
        </w:rPr>
        <w:lastRenderedPageBreak/>
        <w:t>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lastRenderedPageBreak/>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органа.Уполномоченный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w:t>
      </w:r>
      <w:proofErr w:type="gramStart"/>
      <w:r w:rsidRPr="000811C1">
        <w:rPr>
          <w:rFonts w:ascii="GHEA Grapalat" w:hAnsi="GHEA Grapalat"/>
        </w:rPr>
        <w:t>Приложению</w:t>
      </w:r>
      <w:proofErr w:type="gramEnd"/>
      <w:r w:rsidRPr="000811C1">
        <w:rPr>
          <w:rFonts w:ascii="GHEA Grapalat" w:hAnsi="GHEA Grapalat"/>
        </w:rPr>
        <w:t xml:space="preserve">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proofErr w:type="gramStart"/>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w:t>
      </w:r>
      <w:proofErr w:type="gramEnd"/>
      <w:r>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3"/>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14"/>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 xml:space="preserve">Предложения участника, относящиеся к ним </w:t>
      </w:r>
      <w:proofErr w:type="gramStart"/>
      <w:r w:rsidRPr="002658C9">
        <w:rPr>
          <w:rFonts w:ascii="GHEA Grapalat" w:hAnsi="GHEA Grapalat"/>
        </w:rPr>
        <w:t>документы</w:t>
      </w:r>
      <w:proofErr w:type="gramEnd"/>
      <w:r w:rsidRPr="002658C9">
        <w:rPr>
          <w:rFonts w:ascii="GHEA Grapalat" w:hAnsi="GHEA Grapalat"/>
        </w:rPr>
        <w:t xml:space="preserve">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D5726C">
        <w:rPr>
          <w:rFonts w:ascii="GHEA Grapalat" w:hAnsi="GHEA Grapalat"/>
          <w:i/>
          <w:sz w:val="24"/>
          <w:szCs w:val="24"/>
        </w:rPr>
        <w:t>DM-GHAPDZB-26/01</w:t>
      </w:r>
      <w:r w:rsidR="00D5726C" w:rsidRPr="00D5726C">
        <w:rPr>
          <w:rFonts w:ascii="GHEA Grapalat" w:hAnsi="GHEA Grapalat"/>
          <w:i/>
          <w:sz w:val="24"/>
          <w:szCs w:val="24"/>
        </w:rPr>
        <w:t xml:space="preserve">  </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D5726C">
        <w:rPr>
          <w:rFonts w:ascii="GHEA Grapalat" w:hAnsi="GHEA Grapalat"/>
          <w:i/>
        </w:rPr>
        <w:t>DM-GHAPDZB-26/01</w:t>
      </w:r>
      <w:r w:rsidR="00D5726C" w:rsidRPr="00D5726C">
        <w:rPr>
          <w:rFonts w:ascii="GHEA Grapalat" w:hAnsi="GHEA Grapalat"/>
          <w:i/>
        </w:rPr>
        <w:t xml:space="preserve">  </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9E1F0A">
      <w:pPr>
        <w:rPr>
          <w:rFonts w:ascii="GHEA Grapalat" w:hAnsi="GHEA Grapalat"/>
          <w:i/>
          <w:sz w:val="16"/>
          <w:vertAlign w:val="superscript"/>
          <w:lang w:val="es-ES"/>
        </w:rPr>
      </w:pPr>
    </w:p>
    <w:p w:rsidR="009E1F0A" w:rsidRPr="004F23CF" w:rsidRDefault="009E1F0A" w:rsidP="009E1F0A">
      <w:pPr>
        <w:rPr>
          <w:rFonts w:ascii="GHEA Grapalat" w:hAnsi="GHEA Grapalat" w:cs="Sylfaen"/>
          <w:sz w:val="20"/>
          <w:lang w:val="hy-AM"/>
        </w:rPr>
      </w:pPr>
      <w:r w:rsidRPr="004F23CF">
        <w:rPr>
          <w:rFonts w:ascii="GHEA Grapalat" w:hAnsi="GHEA Grapalat"/>
          <w:lang w:val="hy-AM"/>
        </w:rPr>
        <w:lastRenderedPageBreak/>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proofErr w:type="spellStart"/>
      <w:r w:rsidRPr="004F23CF">
        <w:rPr>
          <w:rFonts w:ascii="GHEA Grapalat" w:hAnsi="GHEA Grapalat"/>
          <w:spacing w:val="-4"/>
        </w:rPr>
        <w:t>на</w:t>
      </w:r>
      <w:proofErr w:type="spellEnd"/>
      <w:r w:rsidRPr="004F23CF">
        <w:rPr>
          <w:rFonts w:ascii="GHEA Grapalat" w:hAnsi="GHEA Grapalat"/>
          <w:spacing w:val="-4"/>
        </w:rPr>
        <w:t xml:space="preserve">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00D5726C">
        <w:rPr>
          <w:rFonts w:ascii="GHEA Grapalat" w:hAnsi="GHEA Grapalat"/>
          <w:i/>
        </w:rPr>
        <w:t>DM-GHAPDZB-26/01</w:t>
      </w:r>
      <w:r w:rsidR="00D5726C" w:rsidRPr="00D5726C">
        <w:rPr>
          <w:rFonts w:ascii="GHEA Grapalat" w:hAnsi="GHEA Grapalat"/>
          <w:i/>
        </w:rPr>
        <w:t xml:space="preserve">  </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AF791F">
        <w:rPr>
          <w:rFonts w:ascii="GHEA Grapalat" w:hAnsi="GHEA Grapalat"/>
          <w:color w:val="000000" w:themeColor="text1"/>
        </w:rPr>
        <w:t>приглашением  представить</w:t>
      </w:r>
      <w:proofErr w:type="gramEnd"/>
      <w:r w:rsidRPr="00AF791F">
        <w:rPr>
          <w:rFonts w:ascii="GHEA Grapalat" w:hAnsi="GHEA Grapalat"/>
          <w:color w:val="000000" w:themeColor="text1"/>
        </w:rPr>
        <w:t xml:space="preserve">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rsidR="006B3E56" w:rsidRPr="00AF791F" w:rsidRDefault="006B3E56" w:rsidP="00AF791F">
      <w:pPr>
        <w:pStyle w:val="aff3"/>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305944" w:rsidRPr="00AF791F">
        <w:rPr>
          <w:rFonts w:ascii="GHEA Grapalat" w:hAnsi="GHEA Grapalat"/>
        </w:rPr>
        <w:t xml:space="preserve">открытом конкурсе </w:t>
      </w:r>
      <w:r w:rsidRPr="00AF791F">
        <w:rPr>
          <w:rFonts w:ascii="GHEA Grapalat" w:hAnsi="GHEA Grapalat"/>
        </w:rPr>
        <w:t xml:space="preserve">под кодом </w:t>
      </w:r>
      <w:r w:rsidR="00D5726C">
        <w:rPr>
          <w:rFonts w:ascii="GHEA Grapalat" w:hAnsi="GHEA Grapalat"/>
          <w:i/>
        </w:rPr>
        <w:t>DM-GHAPDZB-26/</w:t>
      </w:r>
      <w:proofErr w:type="gramStart"/>
      <w:r w:rsidR="00D5726C">
        <w:rPr>
          <w:rFonts w:ascii="GHEA Grapalat" w:hAnsi="GHEA Grapalat"/>
          <w:i/>
        </w:rPr>
        <w:t>01</w:t>
      </w:r>
      <w:r w:rsidR="00D5726C" w:rsidRPr="00D5726C">
        <w:rPr>
          <w:rFonts w:ascii="GHEA Grapalat" w:hAnsi="GHEA Grapalat"/>
          <w:i/>
        </w:rPr>
        <w:t xml:space="preserve">  </w:t>
      </w:r>
      <w:r w:rsidRPr="00AF791F">
        <w:rPr>
          <w:rFonts w:ascii="GHEA Grapalat" w:hAnsi="GHEA Grapalat"/>
        </w:rPr>
        <w:t>*</w:t>
      </w:r>
      <w:proofErr w:type="gramEnd"/>
    </w:p>
    <w:p w:rsidR="006B3E56" w:rsidRDefault="006B3E56" w:rsidP="00B46D58">
      <w:pPr>
        <w:pStyle w:val="aff3"/>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3"/>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9"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proofErr w:type="gramStart"/>
      <w:r>
        <w:rPr>
          <w:rFonts w:ascii="GHEA Grapalat" w:hAnsi="GHEA Grapalat"/>
        </w:rPr>
        <w:t>Ниже  ------------</w:t>
      </w:r>
      <w:r w:rsidR="009A73EA">
        <w:rPr>
          <w:rFonts w:ascii="GHEA Grapalat" w:hAnsi="GHEA Grapalat"/>
        </w:rPr>
        <w:t>---------------------------</w:t>
      </w:r>
      <w:r>
        <w:rPr>
          <w:rFonts w:ascii="GHEA Grapalat" w:hAnsi="GHEA Grapalat"/>
        </w:rPr>
        <w:t>-</w:t>
      </w:r>
      <w:proofErr w:type="gramEnd"/>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proofErr w:type="gramStart"/>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15"/>
        <w:t>**</w:t>
      </w:r>
      <w:r>
        <w:rPr>
          <w:rFonts w:ascii="GHEA Grapalat" w:hAnsi="GHEA Grapalat"/>
          <w:sz w:val="28"/>
          <w:szCs w:val="28"/>
        </w:rPr>
        <w:t>.</w:t>
      </w:r>
      <w:proofErr w:type="gramEnd"/>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proofErr w:type="gramStart"/>
      <w:r>
        <w:rPr>
          <w:rFonts w:ascii="GHEA Grapalat" w:hAnsi="GHEA Grapalat"/>
        </w:rPr>
        <w:t xml:space="preserve">Прилагается  </w:t>
      </w:r>
      <w:r w:rsidR="00F855BB">
        <w:rPr>
          <w:rFonts w:ascii="GHEA Grapalat" w:hAnsi="GHEA Grapalat"/>
        </w:rPr>
        <w:t>полное</w:t>
      </w:r>
      <w:proofErr w:type="gramEnd"/>
      <w:r w:rsidR="00F855BB">
        <w:rPr>
          <w:rFonts w:ascii="GHEA Grapalat" w:hAnsi="GHEA Grapalat"/>
        </w:rPr>
        <w:t xml:space="preserve">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w:t>
      </w:r>
      <w:proofErr w:type="gramStart"/>
      <w:r w:rsidRPr="000C1746">
        <w:rPr>
          <w:rFonts w:ascii="GHEA Grapalat" w:hAnsi="GHEA Grapalat"/>
          <w:sz w:val="16"/>
        </w:rPr>
        <w:t>должность,</w:t>
      </w:r>
      <w:r w:rsidRPr="002B75BF">
        <w:rPr>
          <w:rFonts w:ascii="GHEA Grapalat" w:hAnsi="GHEA Grapalat"/>
          <w:sz w:val="16"/>
        </w:rPr>
        <w:tab/>
      </w:r>
      <w:proofErr w:type="gramEnd"/>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D5726C">
        <w:rPr>
          <w:rFonts w:ascii="GHEA Grapalat" w:hAnsi="GHEA Grapalat"/>
          <w:i/>
          <w:sz w:val="24"/>
          <w:szCs w:val="24"/>
        </w:rPr>
        <w:t>DM-GHAPDZB-26/01</w:t>
      </w:r>
      <w:r w:rsidR="00D5726C" w:rsidRPr="00D5726C">
        <w:rPr>
          <w:rFonts w:ascii="GHEA Grapalat" w:hAnsi="GHEA Grapalat"/>
          <w:i/>
          <w:sz w:val="24"/>
          <w:szCs w:val="24"/>
        </w:rPr>
        <w:t xml:space="preserve">  </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0A0EB5">
        <w:rPr>
          <w:rFonts w:ascii="GHEA Grapalat" w:hAnsi="GHEA Grapalat"/>
          <w:i/>
        </w:rPr>
        <w:t>DM-GHAPDZB-26/</w:t>
      </w:r>
      <w:proofErr w:type="gramStart"/>
      <w:r w:rsidR="000A0EB5">
        <w:rPr>
          <w:rFonts w:ascii="GHEA Grapalat" w:hAnsi="GHEA Grapalat"/>
          <w:i/>
        </w:rPr>
        <w:t>01</w:t>
      </w:r>
      <w:r w:rsidR="000A0EB5" w:rsidRPr="00D5726C">
        <w:rPr>
          <w:rFonts w:ascii="GHEA Grapalat" w:hAnsi="GHEA Grapalat"/>
          <w:i/>
        </w:rPr>
        <w:t xml:space="preserve">  </w:t>
      </w:r>
      <w:r w:rsidRPr="009044F1">
        <w:rPr>
          <w:rFonts w:ascii="GHEA Grapalat" w:hAnsi="GHEA Grapalat"/>
        </w:rPr>
        <w:t>ниже</w:t>
      </w:r>
      <w:proofErr w:type="gramEnd"/>
      <w:r w:rsidRPr="009044F1">
        <w:rPr>
          <w:rFonts w:ascii="GHEA Grapalat" w:hAnsi="GHEA Grapalat"/>
        </w:rPr>
        <w:t xml:space="preserve">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1"/>
        <w:gridCol w:w="1605"/>
        <w:gridCol w:w="1412"/>
        <w:gridCol w:w="1570"/>
        <w:gridCol w:w="1717"/>
        <w:gridCol w:w="1745"/>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AB6E69" w:rsidRPr="00FA6464" w:rsidRDefault="00AB6E69" w:rsidP="00AB6E69">
      <w:pPr>
        <w:jc w:val="right"/>
        <w:rPr>
          <w:rFonts w:ascii="GHEA Grapalat" w:hAnsi="GHEA Grapalat"/>
          <w:b/>
        </w:rPr>
      </w:pPr>
      <w:r w:rsidRPr="001439BD">
        <w:rPr>
          <w:rFonts w:ascii="GHEA Grapalat" w:hAnsi="GHEA Grapalat"/>
          <w:b/>
        </w:rPr>
        <w:t>к Приглашению на открытый конкурс</w:t>
      </w:r>
    </w:p>
    <w:p w:rsidR="00AB6E69" w:rsidRPr="009044F1" w:rsidRDefault="00AB6E69" w:rsidP="00AB6E6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D5726C">
        <w:rPr>
          <w:rFonts w:ascii="GHEA Grapalat" w:hAnsi="GHEA Grapalat"/>
          <w:i w:val="0"/>
          <w:sz w:val="24"/>
          <w:szCs w:val="24"/>
        </w:rPr>
        <w:t>DM-GHAPDZB-26/01</w:t>
      </w:r>
      <w:r w:rsidR="00D5726C" w:rsidRPr="00D5726C">
        <w:rPr>
          <w:rFonts w:ascii="GHEA Grapalat" w:hAnsi="GHEA Grapalat"/>
          <w:i w:val="0"/>
          <w:sz w:val="24"/>
          <w:szCs w:val="24"/>
        </w:rPr>
        <w:t xml:space="preserve">  </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ins w:id="10"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roofErr w:type="gramEnd"/>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426A54"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426A54"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426A54"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426A54"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426A54"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426A54"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426A54"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w:t>
            </w:r>
            <w:proofErr w:type="gramStart"/>
            <w:r w:rsidR="00F016A2" w:rsidRPr="00C76DD8">
              <w:rPr>
                <w:rFonts w:ascii="GHEA Grapalat" w:eastAsia="GHEA Grapalat" w:hAnsi="GHEA Grapalat" w:cs="GHEA Grapalat"/>
              </w:rPr>
              <w:t>прямое</w:t>
            </w:r>
            <w:proofErr w:type="gramEnd"/>
            <w:r w:rsidR="00F016A2" w:rsidRPr="00C76DD8">
              <w:rPr>
                <w:rFonts w:ascii="GHEA Grapalat" w:eastAsia="GHEA Grapalat" w:hAnsi="GHEA Grapalat" w:cs="GHEA Grapalat"/>
              </w:rPr>
              <w:t xml:space="preserve">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426A5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426A5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426A54"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426A54"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426A54"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426A5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426A5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426A54"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426A54"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426A54"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426A54"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rsidR="00F016A2" w:rsidRPr="00B23852" w:rsidRDefault="00426A5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426A54"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426A5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426A5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016A2" w:rsidRPr="00E61782" w:rsidRDefault="00F016A2" w:rsidP="00E61782">
      <w:pPr>
        <w:pStyle w:val="aff3"/>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c"/>
        <w:tblW w:w="0" w:type="auto"/>
        <w:tblLayout w:type="fixed"/>
        <w:tblLook w:val="04A0" w:firstRow="1" w:lastRow="0" w:firstColumn="1" w:lastColumn="0" w:noHBand="0" w:noVBand="1"/>
      </w:tblPr>
      <w:tblGrid>
        <w:gridCol w:w="9016"/>
      </w:tblGrid>
      <w:tr w:rsidR="00F016A2" w:rsidRPr="00FD1EE4" w:rsidTr="006D2CDF">
        <w:tc>
          <w:tcPr>
            <w:tcW w:w="9016" w:type="dxa"/>
            <w:shd w:val="clear" w:color="auto" w:fill="DBE5F1" w:themeFill="accent1" w:themeFillTint="33"/>
          </w:tcPr>
          <w:p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6D2CDF">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11"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aff3"/>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aff3"/>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aff3"/>
        <w:numPr>
          <w:ilvl w:val="0"/>
          <w:numId w:val="27"/>
        </w:numPr>
        <w:spacing w:after="200" w:line="360" w:lineRule="auto"/>
        <w:contextualSpacing/>
        <w:jc w:val="both"/>
        <w:rPr>
          <w:rFonts w:ascii="GHEA Grapalat" w:hAnsi="GHEA Grapalat"/>
        </w:rPr>
      </w:pPr>
      <w:r w:rsidRPr="000306ED">
        <w:rPr>
          <w:rFonts w:ascii="GHEA Grapalat" w:hAnsi="GHEA Grapalat"/>
        </w:rPr>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aff3"/>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aff3"/>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aff3"/>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016A2">
      <w:pPr>
        <w:pStyle w:val="aff3"/>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aff3"/>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3"/>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3"/>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муниципалитета.В</w:t>
      </w:r>
      <w:proofErr w:type="spell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w:t>
      </w:r>
      <w:r w:rsidRPr="000306ED">
        <w:rPr>
          <w:rFonts w:ascii="GHEA Grapalat" w:hAnsi="GHEA Grapalat"/>
        </w:rPr>
        <w:lastRenderedPageBreak/>
        <w:t>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3"/>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3"/>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 xml:space="preserve">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0306ED">
        <w:rPr>
          <w:rFonts w:ascii="GHEA Grapalat" w:hAnsi="GHEA Grapalat"/>
        </w:rPr>
        <w:t>прямо</w:t>
      </w:r>
      <w:proofErr w:type="gramEnd"/>
      <w:r w:rsidRPr="000306ED">
        <w:rPr>
          <w:rFonts w:ascii="GHEA Grapalat" w:hAnsi="GHEA Grapalat"/>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капитале и </w:t>
      </w:r>
      <w:r w:rsidRPr="000306ED">
        <w:rPr>
          <w:rFonts w:ascii="GHEA Grapalat" w:eastAsia="GHEA Grapalat" w:hAnsi="GHEA Grapalat" w:cs="GHEA Grapalat"/>
        </w:rPr>
        <w:lastRenderedPageBreak/>
        <w:t>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w:t>
      </w:r>
      <w:proofErr w:type="gramStart"/>
      <w:r w:rsidRPr="000306ED">
        <w:rPr>
          <w:rFonts w:ascii="GHEA Grapalat" w:hAnsi="GHEA Grapalat"/>
        </w:rPr>
        <w:t>процентов</w:t>
      </w:r>
      <w:proofErr w:type="gramEnd"/>
      <w:r w:rsidRPr="000306ED">
        <w:rPr>
          <w:rFonts w:ascii="GHEA Grapalat" w:hAnsi="GHEA Grapalat"/>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0A0EB5">
        <w:rPr>
          <w:rFonts w:ascii="GHEA Grapalat" w:hAnsi="GHEA Grapalat"/>
          <w:i/>
          <w:sz w:val="24"/>
          <w:szCs w:val="24"/>
        </w:rPr>
        <w:t>DM-GHAPDZB-26/01</w:t>
      </w:r>
      <w:r w:rsidR="000A0EB5" w:rsidRPr="00D5726C">
        <w:rPr>
          <w:rFonts w:ascii="GHEA Grapalat" w:hAnsi="GHEA Grapalat"/>
          <w:i/>
          <w:sz w:val="24"/>
          <w:szCs w:val="24"/>
        </w:rPr>
        <w:t xml:space="preserve">  </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0A0EB5">
        <w:rPr>
          <w:rFonts w:ascii="GHEA Grapalat" w:hAnsi="GHEA Grapalat"/>
          <w:i/>
        </w:rPr>
        <w:t>DM-GHAPDZB-26/01</w:t>
      </w:r>
      <w:r w:rsidR="000A0EB5" w:rsidRPr="00D5726C">
        <w:rPr>
          <w:rFonts w:ascii="GHEA Grapalat" w:hAnsi="GHEA Grapalat"/>
          <w:i/>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6"/>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 xml:space="preserve">наименование участника (должность, имя, фамилия </w:t>
      </w:r>
      <w:proofErr w:type="gramStart"/>
      <w:r w:rsidRPr="00567D3B">
        <w:rPr>
          <w:rFonts w:ascii="GHEA Grapalat" w:hAnsi="GHEA Grapalat"/>
          <w:sz w:val="16"/>
        </w:rPr>
        <w:t>руководителя</w:t>
      </w:r>
      <w:r w:rsidR="00335DAA" w:rsidRPr="00335DAA">
        <w:rPr>
          <w:rFonts w:ascii="GHEA Grapalat" w:hAnsi="GHEA Grapalat"/>
          <w:sz w:val="16"/>
        </w:rPr>
        <w:t>)</w:t>
      </w:r>
      <w:r w:rsidRPr="00567D3B">
        <w:rPr>
          <w:rFonts w:ascii="GHEA Grapalat" w:hAnsi="GHEA Grapalat"/>
          <w:sz w:val="16"/>
        </w:rPr>
        <w:tab/>
      </w:r>
      <w:proofErr w:type="gramEnd"/>
      <w:r w:rsidRPr="00567D3B">
        <w:rPr>
          <w:rFonts w:ascii="GHEA Grapalat" w:hAnsi="GHEA Grapalat"/>
          <w:sz w:val="16"/>
        </w:rPr>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0A0EB5">
        <w:rPr>
          <w:rFonts w:ascii="GHEA Grapalat" w:hAnsi="GHEA Grapalat"/>
          <w:i/>
        </w:rPr>
        <w:t>DM-GHAPDZB-26/01</w:t>
      </w:r>
      <w:r w:rsidR="000A0EB5" w:rsidRPr="00D5726C">
        <w:rPr>
          <w:rFonts w:ascii="GHEA Grapalat" w:hAnsi="GHEA Grapalat"/>
          <w:i/>
        </w:rPr>
        <w:t xml:space="preserve">  </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c"/>
        <w:tblW w:w="0" w:type="auto"/>
        <w:tblLook w:val="04A0" w:firstRow="1" w:lastRow="0" w:firstColumn="1" w:lastColumn="0" w:noHBand="0" w:noVBand="1"/>
      </w:tblPr>
      <w:tblGrid>
        <w:gridCol w:w="4672"/>
        <w:gridCol w:w="4398"/>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7"/>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995DB7" w:rsidRDefault="003D2FE2" w:rsidP="00995DB7">
      <w:pPr>
        <w:pStyle w:val="31"/>
        <w:widowControl w:val="0"/>
        <w:spacing w:after="160" w:line="240" w:lineRule="auto"/>
        <w:rPr>
          <w:rFonts w:ascii="GHEA Grapalat" w:hAnsi="GHEA Grapalat" w:cs="Sylfaen"/>
          <w:b/>
          <w:sz w:val="24"/>
          <w:szCs w:val="24"/>
        </w:rPr>
      </w:pPr>
      <w:r w:rsidRPr="00B138F3">
        <w:rPr>
          <w:rFonts w:ascii="GHEA Grapalat" w:hAnsi="GHEA Grapalat"/>
          <w:sz w:val="22"/>
          <w:szCs w:val="22"/>
        </w:rPr>
        <w:t xml:space="preserve">процедуре закупок под кодом </w:t>
      </w:r>
      <w:r w:rsidR="00995DB7">
        <w:rPr>
          <w:rFonts w:ascii="GHEA Grapalat" w:hAnsi="GHEA Grapalat"/>
          <w:i/>
        </w:rPr>
        <w:t>DM-GHAPDZB-26/</w:t>
      </w:r>
      <w:proofErr w:type="gramStart"/>
      <w:r w:rsidR="00995DB7">
        <w:rPr>
          <w:rFonts w:ascii="GHEA Grapalat" w:hAnsi="GHEA Grapalat"/>
          <w:i/>
        </w:rPr>
        <w:t>01</w:t>
      </w:r>
      <w:r w:rsidR="00995DB7" w:rsidRPr="00D5726C">
        <w:rPr>
          <w:rFonts w:ascii="GHEA Grapalat" w:hAnsi="GHEA Grapalat"/>
          <w:i/>
        </w:rPr>
        <w:t xml:space="preserve">  </w:t>
      </w:r>
      <w:r w:rsidRPr="00B138F3">
        <w:rPr>
          <w:rFonts w:ascii="GHEA Grapalat" w:hAnsi="GHEA Grapalat"/>
          <w:sz w:val="22"/>
          <w:szCs w:val="22"/>
        </w:rPr>
        <w:t>*</w:t>
      </w:r>
      <w:proofErr w:type="gramEnd"/>
      <w:r w:rsidRPr="00B138F3">
        <w:rPr>
          <w:rFonts w:ascii="GHEA Grapalat" w:hAnsi="GHEA Grapalat"/>
          <w:sz w:val="22"/>
          <w:szCs w:val="22"/>
        </w:rPr>
        <w:t>.</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а)</w:t>
      </w:r>
      <w:r w:rsidRPr="00B138F3">
        <w:rPr>
          <w:rFonts w:ascii="GHEA Grapalat" w:hAnsi="GHEA Grapalat"/>
          <w:sz w:val="22"/>
          <w:szCs w:val="22"/>
        </w:rPr>
        <w:tab/>
      </w:r>
      <w:proofErr w:type="gramEnd"/>
      <w:r w:rsidRPr="00B138F3">
        <w:rPr>
          <w:rFonts w:ascii="GHEA Grapalat" w:hAnsi="GHEA Grapalat"/>
          <w:sz w:val="22"/>
          <w:szCs w:val="22"/>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б)</w:t>
      </w:r>
      <w:r w:rsidRPr="00B138F3">
        <w:rPr>
          <w:rFonts w:ascii="GHEA Grapalat" w:hAnsi="GHEA Grapalat"/>
          <w:sz w:val="22"/>
          <w:szCs w:val="22"/>
        </w:rPr>
        <w:tab/>
      </w:r>
      <w:proofErr w:type="gramEnd"/>
      <w:r w:rsidRPr="00B138F3">
        <w:rPr>
          <w:rFonts w:ascii="GHEA Grapalat" w:hAnsi="GHEA Grapalat"/>
          <w:sz w:val="22"/>
          <w:szCs w:val="22"/>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в)</w:t>
      </w:r>
      <w:r w:rsidRPr="00B138F3">
        <w:rPr>
          <w:rFonts w:ascii="GHEA Grapalat" w:hAnsi="GHEA Grapalat"/>
          <w:sz w:val="22"/>
          <w:szCs w:val="22"/>
        </w:rPr>
        <w:tab/>
      </w:r>
      <w:proofErr w:type="gramEnd"/>
      <w:r w:rsidRPr="00B138F3">
        <w:rPr>
          <w:rFonts w:ascii="GHEA Grapalat" w:hAnsi="GHEA Grapalat"/>
          <w:sz w:val="22"/>
          <w:szCs w:val="22"/>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lastRenderedPageBreak/>
        <w:t>г)</w:t>
      </w:r>
      <w:r w:rsidRPr="00B138F3">
        <w:rPr>
          <w:rFonts w:ascii="GHEA Grapalat" w:hAnsi="GHEA Grapalat"/>
          <w:sz w:val="22"/>
          <w:szCs w:val="22"/>
        </w:rPr>
        <w:tab/>
      </w:r>
      <w:proofErr w:type="gramEnd"/>
      <w:r w:rsidRPr="00B138F3">
        <w:rPr>
          <w:rFonts w:ascii="GHEA Grapalat" w:hAnsi="GHEA Grapalat"/>
          <w:sz w:val="22"/>
          <w:szCs w:val="22"/>
        </w:rPr>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д)</w:t>
      </w:r>
      <w:r w:rsidRPr="00B138F3">
        <w:rPr>
          <w:rFonts w:ascii="GHEA Grapalat" w:hAnsi="GHEA Grapalat"/>
          <w:sz w:val="22"/>
          <w:szCs w:val="22"/>
        </w:rPr>
        <w:tab/>
      </w:r>
      <w:proofErr w:type="gramEnd"/>
      <w:r w:rsidRPr="00B138F3">
        <w:rPr>
          <w:rFonts w:ascii="GHEA Grapalat" w:hAnsi="GHEA Grapalat"/>
          <w:sz w:val="22"/>
          <w:szCs w:val="22"/>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lastRenderedPageBreak/>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995DB7"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5DB7" w:rsidRPr="000C61C0" w:rsidRDefault="00995DB7" w:rsidP="00995DB7">
            <w:pPr>
              <w:pStyle w:val="aa"/>
              <w:widowControl w:val="0"/>
              <w:spacing w:after="160"/>
              <w:ind w:right="-7"/>
              <w:rPr>
                <w:rFonts w:ascii="GHEA Grapalat" w:hAnsi="GHEA Grapalat"/>
              </w:rPr>
            </w:pPr>
            <w:r w:rsidRPr="00995DB7">
              <w:rPr>
                <w:rFonts w:ascii="GHEA Grapalat" w:hAnsi="GHEA Grapalat"/>
              </w:rPr>
              <w:t xml:space="preserve">        </w:t>
            </w:r>
            <w:r>
              <w:rPr>
                <w:rFonts w:ascii="GHEA Grapalat" w:hAnsi="GHEA Grapalat"/>
              </w:rPr>
              <w:t>9.</w:t>
            </w:r>
            <w:r w:rsidRPr="00B138F3">
              <w:rPr>
                <w:rFonts w:ascii="GHEA Grapalat" w:hAnsi="GHEA Grapalat"/>
              </w:rPr>
              <w:t xml:space="preserve">Наименование, или имя, фамилия </w:t>
            </w:r>
            <w:proofErr w:type="gramStart"/>
            <w:r w:rsidRPr="00B138F3">
              <w:rPr>
                <w:rFonts w:ascii="GHEA Grapalat" w:hAnsi="GHEA Grapalat"/>
              </w:rPr>
              <w:t>бенефициара</w:t>
            </w:r>
            <w:r w:rsidRPr="00FB20B0">
              <w:rPr>
                <w:rFonts w:ascii="Sylfaen" w:hAnsi="Sylfaen"/>
                <w:i/>
              </w:rPr>
              <w:t xml:space="preserve"> </w:t>
            </w:r>
            <w:r>
              <w:rPr>
                <w:rFonts w:ascii="Sylfaen" w:hAnsi="Sylfaen"/>
                <w:i/>
                <w:lang w:val="hy-AM"/>
              </w:rPr>
              <w:t xml:space="preserve"> </w:t>
            </w:r>
            <w:r w:rsidRPr="00D5244A">
              <w:rPr>
                <w:rFonts w:ascii="GHEA Grapalat" w:hAnsi="GHEA Grapalat"/>
                <w:sz w:val="32"/>
                <w:szCs w:val="32"/>
              </w:rPr>
              <w:t>"</w:t>
            </w:r>
            <w:proofErr w:type="gramEnd"/>
            <w:r w:rsidRPr="00B94E45">
              <w:rPr>
                <w:rFonts w:ascii="Arial" w:hAnsi="Arial" w:cs="Arial"/>
                <w:i/>
              </w:rPr>
              <w:t xml:space="preserve"> </w:t>
            </w:r>
            <w:r w:rsidRPr="00151EE5">
              <w:rPr>
                <w:rFonts w:ascii="GHEA Grapalat" w:hAnsi="GHEA Grapalat"/>
                <w:i/>
              </w:rPr>
              <w:t xml:space="preserve"> </w:t>
            </w:r>
            <w:proofErr w:type="spellStart"/>
            <w:r w:rsidRPr="00151EE5">
              <w:rPr>
                <w:rFonts w:ascii="GHEA Grapalat" w:hAnsi="GHEA Grapalat"/>
                <w:i/>
              </w:rPr>
              <w:t>Гтнвац</w:t>
            </w:r>
            <w:proofErr w:type="spellEnd"/>
            <w:r w:rsidRPr="00151EE5">
              <w:rPr>
                <w:rFonts w:ascii="GHEA Grapalat" w:hAnsi="GHEA Grapalat"/>
                <w:i/>
              </w:rPr>
              <w:t xml:space="preserve">  </w:t>
            </w:r>
            <w:proofErr w:type="spellStart"/>
            <w:r w:rsidRPr="00151EE5">
              <w:rPr>
                <w:rFonts w:ascii="GHEA Grapalat" w:hAnsi="GHEA Grapalat"/>
                <w:i/>
              </w:rPr>
              <w:t>Ераз</w:t>
            </w:r>
            <w:proofErr w:type="spellEnd"/>
            <w:r w:rsidRPr="00151EE5">
              <w:rPr>
                <w:rFonts w:ascii="GHEA Grapalat" w:hAnsi="GHEA Grapalat"/>
                <w:i/>
              </w:rPr>
              <w:t xml:space="preserve"> </w:t>
            </w:r>
            <w:r w:rsidRPr="009044F1">
              <w:rPr>
                <w:rFonts w:ascii="GHEA Grapalat" w:hAnsi="GHEA Grapalat"/>
                <w:i/>
              </w:rPr>
              <w:t>"</w:t>
            </w:r>
            <w:r w:rsidRPr="00B94E45">
              <w:rPr>
                <w:rFonts w:ascii="GHEA Grapalat" w:hAnsi="GHEA Grapalat"/>
              </w:rPr>
              <w:t>АНКА</w:t>
            </w:r>
            <w:r w:rsidRPr="009044F1">
              <w:rPr>
                <w:rFonts w:ascii="GHEA Grapalat" w:hAnsi="GHEA Grapalat"/>
                <w:i/>
              </w:rPr>
              <w:t xml:space="preserve"> </w:t>
            </w:r>
          </w:p>
        </w:tc>
      </w:tr>
      <w:tr w:rsidR="00995DB7"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5DB7" w:rsidRPr="00B138F3" w:rsidRDefault="00995DB7" w:rsidP="00995DB7">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995DB7"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5DB7" w:rsidRPr="00B138F3" w:rsidRDefault="00995DB7" w:rsidP="00995DB7">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w:t>
            </w:r>
            <w:r w:rsidRPr="00565484">
              <w:rPr>
                <w:rFonts w:ascii="Arial Unicode" w:hAnsi="Arial Unicode"/>
                <w:iCs/>
                <w:color w:val="000000"/>
                <w:sz w:val="20"/>
                <w:szCs w:val="20"/>
                <w:lang w:val="pt-BR"/>
              </w:rPr>
              <w:t xml:space="preserve">04234477                  </w:t>
            </w:r>
          </w:p>
        </w:tc>
      </w:tr>
      <w:tr w:rsidR="00995DB7"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5DB7" w:rsidRPr="00E94078" w:rsidRDefault="00995DB7" w:rsidP="00995DB7">
            <w:pPr>
              <w:widowControl w:val="0"/>
              <w:tabs>
                <w:tab w:val="left" w:pos="855"/>
              </w:tabs>
              <w:spacing w:after="160"/>
              <w:ind w:left="360"/>
              <w:rPr>
                <w:rFonts w:ascii="Sylfaen" w:hAnsi="Sylfaen"/>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Fonts w:ascii="GHEA Grapalat" w:hAnsi="GHEA Grapalat"/>
              </w:rPr>
              <w:t xml:space="preserve"> </w:t>
            </w:r>
            <w:r w:rsidRPr="00E94078">
              <w:t>АКБАБАНК</w:t>
            </w:r>
          </w:p>
        </w:tc>
      </w:tr>
      <w:tr w:rsidR="00995DB7"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5DB7" w:rsidRPr="00B138F3" w:rsidRDefault="00995DB7" w:rsidP="00995DB7">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r>
              <w:rPr>
                <w:rFonts w:ascii="GHEA Grapalat" w:hAnsi="GHEA Grapalat"/>
              </w:rPr>
              <w:t xml:space="preserve"> </w:t>
            </w:r>
            <w:r w:rsidRPr="00565484">
              <w:rPr>
                <w:rFonts w:ascii="Arial Unicode" w:hAnsi="Arial Unicode"/>
                <w:iCs/>
                <w:color w:val="000000"/>
                <w:sz w:val="20"/>
                <w:szCs w:val="20"/>
                <w:lang w:val="pt-BR"/>
              </w:rPr>
              <w:t>220129690321000</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proofErr w:type="gramStart"/>
      <w:r w:rsidRPr="00B138F3">
        <w:rPr>
          <w:rFonts w:ascii="GHEA Grapalat" w:hAnsi="GHEA Grapalat" w:cs="Sylfaen"/>
        </w:rPr>
        <w:t xml:space="preserve">*  </w:t>
      </w:r>
      <w:r w:rsidRPr="00B138F3">
        <w:rPr>
          <w:rFonts w:ascii="GHEA Grapalat" w:hAnsi="GHEA Grapalat"/>
          <w:i/>
          <w:sz w:val="20"/>
          <w:szCs w:val="20"/>
        </w:rPr>
        <w:t>Платежное</w:t>
      </w:r>
      <w:proofErr w:type="gramEnd"/>
      <w:r w:rsidRPr="00B138F3">
        <w:rPr>
          <w:rFonts w:ascii="GHEA Grapalat" w:hAnsi="GHEA Grapalat"/>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 xml:space="preserve">под кодом </w:t>
      </w:r>
      <w:r w:rsidR="00D5726C">
        <w:rPr>
          <w:rFonts w:ascii="GHEA Grapalat" w:hAnsi="GHEA Grapalat"/>
          <w:i/>
        </w:rPr>
        <w:t>DM-GHAPDZB-26/01</w:t>
      </w:r>
      <w:r w:rsidR="00D5726C" w:rsidRPr="00D5726C">
        <w:rPr>
          <w:rFonts w:ascii="GHEA Grapalat" w:hAnsi="GHEA Grapalat"/>
          <w:i/>
        </w:rPr>
        <w:t xml:space="preserve">  </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c"/>
        <w:tblW w:w="0" w:type="auto"/>
        <w:tblLook w:val="04A0" w:firstRow="1" w:lastRow="0" w:firstColumn="1" w:lastColumn="0" w:noHBand="0" w:noVBand="1"/>
      </w:tblPr>
      <w:tblGrid>
        <w:gridCol w:w="4673"/>
        <w:gridCol w:w="4397"/>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8"/>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995DB7" w:rsidRDefault="000A214C" w:rsidP="00995DB7">
      <w:pPr>
        <w:pStyle w:val="31"/>
        <w:widowControl w:val="0"/>
        <w:spacing w:after="160" w:line="240" w:lineRule="auto"/>
        <w:ind w:firstLine="0"/>
        <w:rPr>
          <w:rFonts w:ascii="GHEA Grapalat" w:hAnsi="GHEA Grapalat" w:cs="Sylfaen"/>
          <w:b/>
          <w:sz w:val="24"/>
          <w:szCs w:val="24"/>
        </w:rPr>
      </w:pPr>
      <w:r w:rsidRPr="00B138F3">
        <w:rPr>
          <w:rFonts w:ascii="GHEA Grapalat" w:hAnsi="GHEA Grapalat"/>
        </w:rPr>
        <w:t xml:space="preserve">процедуре закупок под кодом </w:t>
      </w:r>
      <w:r w:rsidR="00995DB7">
        <w:rPr>
          <w:rFonts w:ascii="GHEA Grapalat" w:hAnsi="GHEA Grapalat"/>
          <w:i/>
        </w:rPr>
        <w:t>DM-GHAPDZB-26/01</w:t>
      </w:r>
      <w:r w:rsidRPr="00B138F3">
        <w:rPr>
          <w:rFonts w:ascii="GHEA Grapalat" w:hAnsi="GHEA Grapalat"/>
        </w:rPr>
        <w:t>*.</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а)</w:t>
      </w:r>
      <w:r w:rsidRPr="00B138F3">
        <w:rPr>
          <w:rFonts w:ascii="GHEA Grapalat" w:hAnsi="GHEA Grapalat"/>
        </w:rPr>
        <w:tab/>
      </w:r>
      <w:proofErr w:type="gramEnd"/>
      <w:r w:rsidRPr="00B138F3">
        <w:rPr>
          <w:rFonts w:ascii="GHEA Grapalat" w:hAnsi="GHEA Grapalat"/>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б)</w:t>
      </w:r>
      <w:r w:rsidRPr="00B138F3">
        <w:rPr>
          <w:rFonts w:ascii="GHEA Grapalat" w:hAnsi="GHEA Grapalat"/>
        </w:rPr>
        <w:tab/>
      </w:r>
      <w:proofErr w:type="gramEnd"/>
      <w:r w:rsidRPr="00B138F3">
        <w:rPr>
          <w:rFonts w:ascii="GHEA Grapalat" w:hAnsi="GHEA Grapalat"/>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в)</w:t>
      </w:r>
      <w:r w:rsidRPr="00B138F3">
        <w:rPr>
          <w:rFonts w:ascii="GHEA Grapalat" w:hAnsi="GHEA Grapalat"/>
        </w:rPr>
        <w:tab/>
      </w:r>
      <w:proofErr w:type="gramEnd"/>
      <w:r w:rsidRPr="00B138F3">
        <w:rPr>
          <w:rFonts w:ascii="GHEA Grapalat" w:hAnsi="GHEA Grapalat"/>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г)</w:t>
      </w:r>
      <w:r w:rsidRPr="00B138F3">
        <w:rPr>
          <w:rFonts w:ascii="GHEA Grapalat" w:hAnsi="GHEA Grapalat"/>
        </w:rPr>
        <w:tab/>
      </w:r>
      <w:proofErr w:type="gramEnd"/>
      <w:r w:rsidRPr="00B138F3">
        <w:rPr>
          <w:rFonts w:ascii="GHEA Grapalat" w:hAnsi="GHEA Grapalat"/>
        </w:rPr>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д)</w:t>
      </w:r>
      <w:r w:rsidRPr="00B138F3">
        <w:rPr>
          <w:rFonts w:ascii="GHEA Grapalat" w:hAnsi="GHEA Grapalat"/>
        </w:rPr>
        <w:tab/>
      </w:r>
      <w:proofErr w:type="gramEnd"/>
      <w:r w:rsidRPr="00B138F3">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995DB7"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5DB7" w:rsidRPr="000C61C0" w:rsidRDefault="00995DB7" w:rsidP="00995DB7">
            <w:pPr>
              <w:pStyle w:val="aa"/>
              <w:widowControl w:val="0"/>
              <w:spacing w:after="160"/>
              <w:ind w:right="-7"/>
              <w:rPr>
                <w:rFonts w:ascii="GHEA Grapalat" w:hAnsi="GHEA Grapalat"/>
              </w:rPr>
            </w:pPr>
            <w:r>
              <w:rPr>
                <w:rFonts w:ascii="GHEA Grapalat" w:hAnsi="GHEA Grapalat"/>
              </w:rPr>
              <w:t>9.</w:t>
            </w:r>
            <w:r w:rsidRPr="00B138F3">
              <w:rPr>
                <w:rFonts w:ascii="GHEA Grapalat" w:hAnsi="GHEA Grapalat"/>
              </w:rPr>
              <w:t xml:space="preserve">Наименование, или имя, фамилия </w:t>
            </w:r>
            <w:proofErr w:type="gramStart"/>
            <w:r w:rsidRPr="00B138F3">
              <w:rPr>
                <w:rFonts w:ascii="GHEA Grapalat" w:hAnsi="GHEA Grapalat"/>
              </w:rPr>
              <w:t>бенефициара</w:t>
            </w:r>
            <w:r w:rsidRPr="00FB20B0">
              <w:rPr>
                <w:rFonts w:ascii="Sylfaen" w:hAnsi="Sylfaen"/>
                <w:i/>
              </w:rPr>
              <w:t xml:space="preserve"> </w:t>
            </w:r>
            <w:r>
              <w:rPr>
                <w:rFonts w:ascii="Sylfaen" w:hAnsi="Sylfaen"/>
                <w:i/>
                <w:lang w:val="hy-AM"/>
              </w:rPr>
              <w:t xml:space="preserve"> </w:t>
            </w:r>
            <w:r w:rsidRPr="00D5244A">
              <w:rPr>
                <w:rFonts w:ascii="GHEA Grapalat" w:hAnsi="GHEA Grapalat"/>
                <w:sz w:val="32"/>
                <w:szCs w:val="32"/>
              </w:rPr>
              <w:t>"</w:t>
            </w:r>
            <w:proofErr w:type="gramEnd"/>
            <w:r w:rsidRPr="00B94E45">
              <w:rPr>
                <w:rFonts w:ascii="Arial" w:hAnsi="Arial" w:cs="Arial"/>
                <w:i/>
              </w:rPr>
              <w:t xml:space="preserve"> </w:t>
            </w:r>
            <w:r w:rsidRPr="00151EE5">
              <w:rPr>
                <w:rFonts w:ascii="GHEA Grapalat" w:hAnsi="GHEA Grapalat"/>
                <w:i/>
              </w:rPr>
              <w:t xml:space="preserve"> </w:t>
            </w:r>
            <w:proofErr w:type="spellStart"/>
            <w:r w:rsidRPr="00151EE5">
              <w:rPr>
                <w:rFonts w:ascii="GHEA Grapalat" w:hAnsi="GHEA Grapalat"/>
                <w:i/>
              </w:rPr>
              <w:t>Гтнвац</w:t>
            </w:r>
            <w:proofErr w:type="spellEnd"/>
            <w:r w:rsidRPr="00151EE5">
              <w:rPr>
                <w:rFonts w:ascii="GHEA Grapalat" w:hAnsi="GHEA Grapalat"/>
                <w:i/>
              </w:rPr>
              <w:t xml:space="preserve">  </w:t>
            </w:r>
            <w:proofErr w:type="spellStart"/>
            <w:r w:rsidRPr="00151EE5">
              <w:rPr>
                <w:rFonts w:ascii="GHEA Grapalat" w:hAnsi="GHEA Grapalat"/>
                <w:i/>
              </w:rPr>
              <w:t>Ераз</w:t>
            </w:r>
            <w:proofErr w:type="spellEnd"/>
            <w:r w:rsidRPr="00151EE5">
              <w:rPr>
                <w:rFonts w:ascii="GHEA Grapalat" w:hAnsi="GHEA Grapalat"/>
                <w:i/>
              </w:rPr>
              <w:t xml:space="preserve"> </w:t>
            </w:r>
            <w:r w:rsidRPr="009044F1">
              <w:rPr>
                <w:rFonts w:ascii="GHEA Grapalat" w:hAnsi="GHEA Grapalat"/>
                <w:i/>
              </w:rPr>
              <w:t>"</w:t>
            </w:r>
            <w:r w:rsidRPr="00B94E45">
              <w:rPr>
                <w:rFonts w:ascii="GHEA Grapalat" w:hAnsi="GHEA Grapalat"/>
              </w:rPr>
              <w:t>АНКА</w:t>
            </w:r>
            <w:r w:rsidRPr="009044F1">
              <w:rPr>
                <w:rFonts w:ascii="GHEA Grapalat" w:hAnsi="GHEA Grapalat"/>
                <w:i/>
              </w:rPr>
              <w:t xml:space="preserve"> </w:t>
            </w:r>
          </w:p>
        </w:tc>
      </w:tr>
      <w:tr w:rsidR="00995DB7"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5DB7" w:rsidRPr="00B138F3" w:rsidRDefault="00995DB7" w:rsidP="00995DB7">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995DB7"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5DB7" w:rsidRPr="00B138F3" w:rsidRDefault="00995DB7" w:rsidP="00995DB7">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w:t>
            </w:r>
            <w:r w:rsidRPr="00565484">
              <w:rPr>
                <w:rFonts w:ascii="Arial Unicode" w:hAnsi="Arial Unicode"/>
                <w:iCs/>
                <w:color w:val="000000"/>
                <w:sz w:val="20"/>
                <w:szCs w:val="20"/>
                <w:lang w:val="pt-BR"/>
              </w:rPr>
              <w:t xml:space="preserve">04234477                  </w:t>
            </w:r>
          </w:p>
        </w:tc>
      </w:tr>
      <w:tr w:rsidR="00995DB7"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5DB7" w:rsidRPr="00E94078" w:rsidRDefault="00995DB7" w:rsidP="00995DB7">
            <w:pPr>
              <w:widowControl w:val="0"/>
              <w:tabs>
                <w:tab w:val="left" w:pos="855"/>
              </w:tabs>
              <w:spacing w:after="160"/>
              <w:ind w:left="360"/>
              <w:rPr>
                <w:rFonts w:ascii="Sylfaen" w:hAnsi="Sylfaen"/>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Fonts w:ascii="GHEA Grapalat" w:hAnsi="GHEA Grapalat"/>
              </w:rPr>
              <w:t xml:space="preserve"> </w:t>
            </w:r>
            <w:r w:rsidRPr="00E94078">
              <w:t>АКБАБАНК</w:t>
            </w:r>
          </w:p>
        </w:tc>
      </w:tr>
      <w:tr w:rsidR="00995DB7"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5DB7" w:rsidRPr="00B138F3" w:rsidRDefault="00995DB7" w:rsidP="00995DB7">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r>
              <w:rPr>
                <w:rFonts w:ascii="GHEA Grapalat" w:hAnsi="GHEA Grapalat"/>
              </w:rPr>
              <w:t xml:space="preserve"> </w:t>
            </w:r>
            <w:r w:rsidRPr="00565484">
              <w:rPr>
                <w:rFonts w:ascii="Arial Unicode" w:hAnsi="Arial Unicode"/>
                <w:iCs/>
                <w:color w:val="000000"/>
                <w:sz w:val="20"/>
                <w:szCs w:val="20"/>
                <w:lang w:val="pt-BR"/>
              </w:rPr>
              <w:t>220129690321000</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proofErr w:type="gramStart"/>
      <w:r w:rsidRPr="00B138F3">
        <w:rPr>
          <w:rFonts w:ascii="GHEA Grapalat" w:hAnsi="GHEA Grapalat" w:cs="Sylfaen"/>
        </w:rPr>
        <w:t xml:space="preserve">*  </w:t>
      </w:r>
      <w:r w:rsidRPr="00B138F3">
        <w:rPr>
          <w:rFonts w:ascii="GHEA Grapalat" w:hAnsi="GHEA Grapalat"/>
          <w:i/>
          <w:sz w:val="20"/>
          <w:szCs w:val="20"/>
        </w:rPr>
        <w:t>Платежное</w:t>
      </w:r>
      <w:proofErr w:type="gramEnd"/>
      <w:r w:rsidRPr="00B138F3">
        <w:rPr>
          <w:rFonts w:ascii="GHEA Grapalat" w:hAnsi="GHEA Grapalat"/>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995DB7">
        <w:rPr>
          <w:rFonts w:ascii="GHEA Grapalat" w:hAnsi="GHEA Grapalat"/>
          <w:i/>
        </w:rPr>
        <w:t>DM-GHAPDZB-26/01</w:t>
      </w:r>
      <w:r w:rsidR="00995DB7" w:rsidRPr="00D5726C">
        <w:rPr>
          <w:rFonts w:ascii="GHEA Grapalat" w:hAnsi="GHEA Grapalat"/>
          <w:i/>
        </w:rPr>
        <w:t xml:space="preserve">  </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995DB7" w:rsidRDefault="00995DB7" w:rsidP="00995DB7">
      <w:pPr>
        <w:pStyle w:val="31"/>
        <w:widowControl w:val="0"/>
        <w:spacing w:after="160" w:line="240" w:lineRule="auto"/>
        <w:rPr>
          <w:rFonts w:ascii="GHEA Grapalat" w:hAnsi="GHEA Grapalat" w:cs="Sylfaen"/>
          <w:b/>
          <w:sz w:val="24"/>
          <w:szCs w:val="24"/>
        </w:rPr>
      </w:pPr>
      <w:r>
        <w:rPr>
          <w:rFonts w:ascii="GHEA Grapalat" w:hAnsi="GHEA Grapalat"/>
          <w:b/>
          <w:lang w:val="en-US"/>
        </w:rPr>
        <w:t xml:space="preserve">                                             </w:t>
      </w:r>
      <w:r w:rsidR="00071D1C" w:rsidRPr="00B138F3">
        <w:rPr>
          <w:rFonts w:ascii="GHEA Grapalat" w:hAnsi="GHEA Grapalat"/>
          <w:b/>
        </w:rPr>
        <w:t xml:space="preserve">№ </w:t>
      </w:r>
      <w:r>
        <w:rPr>
          <w:rFonts w:ascii="GHEA Grapalat" w:hAnsi="GHEA Grapalat"/>
          <w:i/>
        </w:rPr>
        <w:t>DM-GHAPDZB-26/01</w:t>
      </w:r>
      <w:r w:rsidRPr="00D5726C">
        <w:rPr>
          <w:rFonts w:ascii="GHEA Grapalat" w:hAnsi="GHEA Grapalat"/>
          <w:i/>
        </w:rPr>
        <w:t xml:space="preserve">  </w:t>
      </w:r>
    </w:p>
    <w:tbl>
      <w:tblPr>
        <w:tblStyle w:val="afc"/>
        <w:tblW w:w="0" w:type="auto"/>
        <w:tblLook w:val="04A0" w:firstRow="1" w:lastRow="0" w:firstColumn="1" w:lastColumn="0" w:noHBand="0" w:noVBand="1"/>
      </w:tblPr>
      <w:tblGrid>
        <w:gridCol w:w="4537"/>
        <w:gridCol w:w="453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995DB7">
      <w:pPr>
        <w:widowControl w:val="0"/>
        <w:tabs>
          <w:tab w:val="left" w:pos="720"/>
          <w:tab w:val="left" w:pos="1440"/>
          <w:tab w:val="left" w:pos="8865"/>
        </w:tabs>
        <w:spacing w:after="160"/>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а)</w:t>
      </w:r>
      <w:r w:rsidR="005250C2" w:rsidRPr="00B138F3">
        <w:rPr>
          <w:rFonts w:ascii="GHEA Grapalat" w:hAnsi="GHEA Grapalat"/>
        </w:rPr>
        <w:tab/>
      </w:r>
      <w:proofErr w:type="gramEnd"/>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б)</w:t>
      </w:r>
      <w:r w:rsidR="005250C2" w:rsidRPr="00B138F3">
        <w:rPr>
          <w:rFonts w:ascii="GHEA Grapalat" w:hAnsi="GHEA Grapalat"/>
        </w:rPr>
        <w:tab/>
      </w:r>
      <w:proofErr w:type="gramEnd"/>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lastRenderedPageBreak/>
        <w:t>в)</w:t>
      </w:r>
      <w:r w:rsidR="005250C2" w:rsidRPr="00B138F3">
        <w:rPr>
          <w:rFonts w:ascii="GHEA Grapalat" w:hAnsi="GHEA Grapalat"/>
        </w:rPr>
        <w:tab/>
      </w:r>
      <w:proofErr w:type="gramEnd"/>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а)</w:t>
      </w:r>
      <w:r w:rsidR="005250C2" w:rsidRPr="00B138F3">
        <w:rPr>
          <w:rFonts w:ascii="GHEA Grapalat" w:hAnsi="GHEA Grapalat"/>
        </w:rPr>
        <w:tab/>
      </w:r>
      <w:proofErr w:type="gramEnd"/>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б)</w:t>
      </w:r>
      <w:r w:rsidR="005250C2" w:rsidRPr="00B138F3">
        <w:rPr>
          <w:rFonts w:ascii="GHEA Grapalat" w:hAnsi="GHEA Grapalat"/>
        </w:rPr>
        <w:tab/>
      </w:r>
      <w:proofErr w:type="gramEnd"/>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а)</w:t>
      </w:r>
      <w:r w:rsidR="005250C2" w:rsidRPr="00B138F3">
        <w:rPr>
          <w:rFonts w:ascii="GHEA Grapalat" w:hAnsi="GHEA Grapalat"/>
        </w:rPr>
        <w:tab/>
      </w:r>
      <w:proofErr w:type="gramEnd"/>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б)</w:t>
      </w:r>
      <w:r w:rsidR="005250C2" w:rsidRPr="00B138F3">
        <w:rPr>
          <w:rFonts w:ascii="GHEA Grapalat" w:hAnsi="GHEA Grapalat"/>
        </w:rPr>
        <w:tab/>
      </w:r>
      <w:proofErr w:type="gramEnd"/>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в)</w:t>
      </w:r>
      <w:r w:rsidR="005250C2" w:rsidRPr="00B138F3">
        <w:rPr>
          <w:rFonts w:ascii="GHEA Grapalat" w:hAnsi="GHEA Grapalat"/>
        </w:rPr>
        <w:tab/>
      </w:r>
      <w:proofErr w:type="gramEnd"/>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а)</w:t>
      </w:r>
      <w:r w:rsidR="005250C2" w:rsidRPr="00B138F3">
        <w:rPr>
          <w:rFonts w:ascii="GHEA Grapalat" w:hAnsi="GHEA Grapalat"/>
        </w:rPr>
        <w:tab/>
      </w:r>
      <w:proofErr w:type="gramEnd"/>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б)</w:t>
      </w:r>
      <w:r w:rsidR="005250C2" w:rsidRPr="00B138F3">
        <w:rPr>
          <w:rFonts w:ascii="GHEA Grapalat" w:hAnsi="GHEA Grapalat"/>
        </w:rPr>
        <w:tab/>
      </w:r>
      <w:proofErr w:type="gramEnd"/>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Выполнять все необходимые действия, обеспечивающие прием товара, </w:t>
      </w:r>
      <w:r w:rsidRPr="00B138F3">
        <w:rPr>
          <w:rFonts w:ascii="GHEA Grapalat" w:hAnsi="GHEA Grapalat"/>
        </w:rPr>
        <w:lastRenderedPageBreak/>
        <w:t>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 xml:space="preserve">В случае допущения недопоставки, в установленном договором порядке </w:t>
      </w:r>
      <w:r w:rsidRPr="00B138F3">
        <w:rPr>
          <w:rFonts w:ascii="GHEA Grapalat" w:hAnsi="GHEA Grapalat"/>
        </w:rPr>
        <w:lastRenderedPageBreak/>
        <w:t>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19"/>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w:t>
      </w:r>
      <w:proofErr w:type="gramStart"/>
      <w:r w:rsidR="0072587C" w:rsidRPr="00B138F3">
        <w:rPr>
          <w:rFonts w:ascii="GHEA Grapalat" w:hAnsi="GHEA Grapalat"/>
        </w:rPr>
        <w:t>производятся.</w:t>
      </w:r>
      <w:r w:rsidR="003C61D5" w:rsidRPr="00B138F3">
        <w:rPr>
          <w:rStyle w:val="af6"/>
          <w:rFonts w:ascii="GHEA Grapalat" w:hAnsi="GHEA Grapalat"/>
        </w:rPr>
        <w:footnoteReference w:customMarkFollows="1" w:id="20"/>
        <w:t>18</w:t>
      </w:r>
      <w:r w:rsidR="00C45B20" w:rsidRPr="00B138F3">
        <w:rPr>
          <w:rFonts w:ascii="GHEA Grapalat" w:hAnsi="GHEA Grapalat"/>
        </w:rPr>
        <w:t>.</w:t>
      </w:r>
      <w:proofErr w:type="gramEnd"/>
    </w:p>
    <w:p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w:t>
      </w:r>
      <w:proofErr w:type="gramStart"/>
      <w:r w:rsidRPr="00B138F3">
        <w:rPr>
          <w:rFonts w:ascii="GHEA Grapalat" w:hAnsi="GHEA Grapalat"/>
        </w:rPr>
        <w:t xml:space="preserve">до </w:t>
      </w:r>
      <w:r w:rsidR="001762F4">
        <w:rPr>
          <w:rFonts w:ascii="GHEA Grapalat" w:hAnsi="GHEA Grapalat"/>
        </w:rPr>
        <w:t xml:space="preserve"> ---</w:t>
      </w:r>
      <w:proofErr w:type="gramEnd"/>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21"/>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w:t>
      </w:r>
      <w:proofErr w:type="gramStart"/>
      <w:r>
        <w:rPr>
          <w:rFonts w:ascii="GHEA Grapalat" w:hAnsi="GHEA Grapalat"/>
        </w:rPr>
        <w:t>Покупателю</w:t>
      </w:r>
      <w:proofErr w:type="gramEnd"/>
      <w:r>
        <w:rPr>
          <w:rFonts w:ascii="GHEA Grapalat" w:hAnsi="GHEA Grapalat"/>
        </w:rPr>
        <w:t xml:space="preserve">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 xml:space="preserve">Акт приема-передачи подписывается, если поставленный товар соответствует условиям договора. В противном случае результаты исполнения </w:t>
      </w:r>
      <w:r>
        <w:rPr>
          <w:rFonts w:ascii="GHEA Grapalat" w:hAnsi="GHEA Grapalat"/>
        </w:rPr>
        <w:lastRenderedPageBreak/>
        <w:t>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proofErr w:type="gramStart"/>
      <w:r>
        <w:rPr>
          <w:rFonts w:ascii="GHEA Grapalat" w:hAnsi="GHEA Grapalat"/>
        </w:rPr>
        <w:t>а)</w:t>
      </w:r>
      <w:r>
        <w:rPr>
          <w:rFonts w:ascii="GHEA Grapalat" w:hAnsi="GHEA Grapalat"/>
        </w:rPr>
        <w:tab/>
      </w:r>
      <w:proofErr w:type="gramEnd"/>
      <w:r>
        <w:rPr>
          <w:rFonts w:ascii="GHEA Grapalat" w:hAnsi="GHEA Grapalat"/>
        </w:rPr>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proofErr w:type="gramStart"/>
      <w:r>
        <w:rPr>
          <w:rFonts w:ascii="GHEA Grapalat" w:hAnsi="GHEA Grapalat"/>
        </w:rPr>
        <w:t>б)</w:t>
      </w:r>
      <w:r>
        <w:rPr>
          <w:rFonts w:ascii="GHEA Grapalat" w:hAnsi="GHEA Grapalat"/>
        </w:rPr>
        <w:tab/>
      </w:r>
      <w:proofErr w:type="gramEnd"/>
      <w:r>
        <w:rPr>
          <w:rFonts w:ascii="GHEA Grapalat" w:hAnsi="GHEA Grapalat"/>
        </w:rPr>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2"/>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 xml:space="preserve">день </w:t>
      </w:r>
      <w:r w:rsidRPr="00B138F3">
        <w:rPr>
          <w:rFonts w:ascii="GHEA Grapalat" w:hAnsi="GHEA Grapalat"/>
        </w:rPr>
        <w:lastRenderedPageBreak/>
        <w:t>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23"/>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w:t>
      </w:r>
      <w:r w:rsidRPr="00B138F3">
        <w:rPr>
          <w:rFonts w:ascii="GHEA Grapalat" w:hAnsi="GHEA Grapalat"/>
        </w:rPr>
        <w:lastRenderedPageBreak/>
        <w:t>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3822FA">
        <w:rPr>
          <w:rFonts w:ascii="GHEA Grapalat" w:hAnsi="GHEA Grapalat"/>
        </w:rPr>
        <w:t xml:space="preserve">. </w:t>
      </w:r>
      <w:r w:rsidR="003822FA" w:rsidRPr="0080548C">
        <w:rPr>
          <w:rFonts w:ascii="GHEA Grapalat" w:hAnsi="GHEA Grapalat"/>
        </w:rPr>
        <w:t>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0548C">
        <w:t>.</w:t>
      </w:r>
      <w:r w:rsidR="008D68DB" w:rsidRPr="00B138F3">
        <w:rPr>
          <w:rStyle w:val="af6"/>
          <w:rFonts w:ascii="GHEA Grapalat" w:hAnsi="GHEA Grapalat"/>
        </w:rPr>
        <w:footnoteReference w:customMarkFollows="1" w:id="24"/>
        <w:t>22</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B138F3">
        <w:rPr>
          <w:rFonts w:ascii="GHEA Grapalat" w:hAnsi="GHEA Grapalat"/>
        </w:rPr>
        <w:lastRenderedPageBreak/>
        <w:t>ответственности</w:t>
      </w:r>
      <w:r w:rsidR="00BC5D2F" w:rsidRPr="00B138F3">
        <w:rPr>
          <w:rStyle w:val="af6"/>
          <w:rFonts w:ascii="GHEA Grapalat" w:hAnsi="GHEA Grapalat"/>
        </w:rPr>
        <w:footnoteReference w:customMarkFollows="1" w:id="25"/>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B138F3">
        <w:rPr>
          <w:rFonts w:ascii="GHEA Grapalat" w:hAnsi="GHEA Grapalat"/>
        </w:rPr>
        <w:t>товара</w:t>
      </w:r>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Default="00071D1C" w:rsidP="00B46D58">
      <w:pPr>
        <w:widowControl w:val="0"/>
        <w:tabs>
          <w:tab w:val="left" w:pos="1276"/>
        </w:tabs>
        <w:spacing w:after="160"/>
        <w:ind w:firstLine="567"/>
        <w:jc w:val="both"/>
        <w:rPr>
          <w:ins w:id="13" w:author="Inesa Kocharyan" w:date="2025-02-19T10:27:00Z"/>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9D7F36" w:rsidRPr="00FB29E1" w:rsidRDefault="009D7F36" w:rsidP="00B46D58">
      <w:pPr>
        <w:widowControl w:val="0"/>
        <w:tabs>
          <w:tab w:val="left" w:pos="1276"/>
        </w:tabs>
        <w:spacing w:after="160"/>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sidR="009B13FB">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w:t>
      </w:r>
      <w:r w:rsidRPr="006F0A20">
        <w:rPr>
          <w:rFonts w:ascii="GHEA Grapalat" w:eastAsiaTheme="minorHAnsi" w:hAnsi="GHEA Grapalat" w:cstheme="minorBidi"/>
          <w:sz w:val="22"/>
          <w:szCs w:val="22"/>
          <w:lang w:eastAsia="en-US" w:bidi="ar-SA"/>
        </w:rPr>
        <w:lastRenderedPageBreak/>
        <w:t>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00FB29E1" w:rsidRPr="00932431">
        <w:rPr>
          <w:rFonts w:ascii="GHEA Grapalat" w:eastAsiaTheme="minorHAnsi" w:hAnsi="GHEA Grapalat" w:cstheme="minorBidi"/>
          <w:sz w:val="20"/>
          <w:szCs w:val="20"/>
          <w:vertAlign w:val="superscript"/>
          <w:lang w:eastAsia="en-US" w:bidi="ar-SA"/>
        </w:rPr>
        <w:t>24</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3</w:t>
      </w:r>
      <w:r w:rsidR="009D71F8" w:rsidRPr="00B138F3">
        <w:rPr>
          <w:rFonts w:ascii="GHEA Grapalat" w:hAnsi="GHEA Grapalat"/>
        </w:rPr>
        <w:t>.</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4</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B138F3">
        <w:rPr>
          <w:rFonts w:ascii="GHEA Grapalat" w:hAnsi="GHEA Grapalat"/>
        </w:rPr>
        <w:t>1.</w:t>
      </w:r>
      <w:r w:rsidR="00E95CE6" w:rsidRPr="00B138F3">
        <w:rPr>
          <w:rFonts w:ascii="GHEA Grapalat" w:hAnsi="GHEA Grapalat"/>
        </w:rPr>
        <w:t xml:space="preserve"> </w:t>
      </w:r>
      <w:r w:rsidR="009D7F36" w:rsidRPr="00B138F3">
        <w:rPr>
          <w:rFonts w:ascii="GHEA Grapalat" w:hAnsi="GHEA Grapalat"/>
        </w:rPr>
        <w:t xml:space="preserve">и № </w:t>
      </w:r>
      <w:r w:rsidR="009D7F36" w:rsidRPr="00932431">
        <w:rPr>
          <w:rFonts w:ascii="GHEA Grapalat" w:hAnsi="GHEA Grapalat"/>
        </w:rPr>
        <w:t>4</w:t>
      </w:r>
      <w:r w:rsidR="009D7F3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5</w:t>
      </w:r>
      <w:r w:rsidR="00552934" w:rsidRPr="00B138F3">
        <w:rPr>
          <w:rFonts w:ascii="GHEA Grapalat" w:hAnsi="GHEA Grapalat"/>
        </w:rPr>
        <w:t>.</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BD0785" w:rsidRDefault="00071D1C" w:rsidP="00932431">
      <w:pPr>
        <w:widowControl w:val="0"/>
        <w:tabs>
          <w:tab w:val="left" w:pos="1276"/>
        </w:tabs>
        <w:spacing w:after="160"/>
        <w:ind w:firstLine="567"/>
        <w:jc w:val="both"/>
        <w:rPr>
          <w:ins w:id="14" w:author="Inesa Kocharyan" w:date="2025-02-19T10:37:00Z"/>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6</w:t>
      </w:r>
      <w:r w:rsidR="003A734A" w:rsidRPr="00B138F3">
        <w:rPr>
          <w:rFonts w:ascii="GHEA Grapalat" w:hAnsi="GHEA Grapalat"/>
        </w:rPr>
        <w:t>.</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00BA249F" w:rsidRPr="00BA249F">
        <w:rPr>
          <w:rFonts w:ascii="GHEA Grapalat" w:hAnsi="GHEA Grapalat"/>
        </w:rPr>
        <w:t xml:space="preserve"> </w:t>
      </w:r>
      <w:r w:rsidR="00BA249F" w:rsidRPr="00DC2F9B">
        <w:rPr>
          <w:rFonts w:ascii="GHEA Grapalat" w:hAnsi="GHEA Grapalat"/>
        </w:rPr>
        <w:t xml:space="preserve">При этом расчет шестимесячного периода, данного настоящим пунктом для </w:t>
      </w:r>
      <w:proofErr w:type="spellStart"/>
      <w:r w:rsidR="00BA249F" w:rsidRPr="00DC2F9B">
        <w:rPr>
          <w:rFonts w:ascii="GHEA Grapalat" w:hAnsi="GHEA Grapalat"/>
        </w:rPr>
        <w:t>предусмотрения</w:t>
      </w:r>
      <w:proofErr w:type="spellEnd"/>
      <w:r w:rsidR="00BA249F" w:rsidRPr="00DC2F9B">
        <w:rPr>
          <w:rFonts w:ascii="GHEA Grapalat" w:hAnsi="GHEA Grapalat"/>
        </w:rPr>
        <w:t xml:space="preserve"> финансовых средств для заключения каждого последующего соглашения, начинается со дня принятия заказчиком в </w:t>
      </w:r>
    </w:p>
    <w:p w:rsidR="00BD0785" w:rsidRDefault="00BD0785" w:rsidP="007E536D">
      <w:pPr>
        <w:widowControl w:val="0"/>
        <w:tabs>
          <w:tab w:val="left" w:pos="1276"/>
        </w:tabs>
        <w:spacing w:after="160"/>
        <w:ind w:firstLine="567"/>
        <w:jc w:val="both"/>
        <w:rPr>
          <w:ins w:id="15" w:author="Inesa Kocharyan" w:date="2025-02-19T10:34:00Z"/>
          <w:rFonts w:ascii="GHEA Grapalat" w:hAnsi="GHEA Grapalat"/>
        </w:rPr>
      </w:pPr>
      <w:r w:rsidRPr="007E536D">
        <w:rPr>
          <w:rStyle w:val="ezkurwreuab5ozgtqnkl"/>
          <w:i/>
          <w:sz w:val="20"/>
          <w:szCs w:val="20"/>
          <w:vertAlign w:val="superscript"/>
        </w:rPr>
        <w:t>24</w:t>
      </w:r>
      <w:r w:rsidRPr="007E536D">
        <w:rPr>
          <w:rStyle w:val="ezkurwreuab5ozgtqnkl"/>
          <w:i/>
          <w:sz w:val="20"/>
          <w:szCs w:val="20"/>
        </w:rPr>
        <w:t xml:space="preserve"> Если</w:t>
      </w:r>
      <w:r w:rsidRPr="007E536D">
        <w:rPr>
          <w:i/>
          <w:sz w:val="20"/>
          <w:szCs w:val="20"/>
        </w:rPr>
        <w:t xml:space="preserve"> </w:t>
      </w:r>
      <w:r>
        <w:rPr>
          <w:rStyle w:val="ezkurwreuab5ozgtqnkl"/>
          <w:rFonts w:ascii="Sylfaen" w:hAnsi="Sylfaen"/>
          <w:i/>
          <w:sz w:val="20"/>
          <w:szCs w:val="20"/>
        </w:rPr>
        <w:t>П</w:t>
      </w:r>
      <w:r w:rsidRPr="007E536D">
        <w:rPr>
          <w:rStyle w:val="ezkurwreuab5ozgtqnkl"/>
          <w:i/>
          <w:sz w:val="20"/>
          <w:szCs w:val="20"/>
        </w:rPr>
        <w:t>окупатель</w:t>
      </w:r>
      <w:r w:rsidRPr="007E536D">
        <w:rPr>
          <w:i/>
          <w:sz w:val="20"/>
          <w:szCs w:val="20"/>
        </w:rPr>
        <w:t xml:space="preserve"> </w:t>
      </w:r>
      <w:r w:rsidRPr="007E536D">
        <w:rPr>
          <w:rStyle w:val="ezkurwreuab5ozgtqnkl"/>
          <w:i/>
          <w:sz w:val="20"/>
          <w:szCs w:val="20"/>
        </w:rPr>
        <w:t>является</w:t>
      </w:r>
      <w:r w:rsidRPr="007E536D">
        <w:rPr>
          <w:i/>
          <w:sz w:val="20"/>
          <w:szCs w:val="20"/>
        </w:rPr>
        <w:t xml:space="preserve"> </w:t>
      </w:r>
      <w:r w:rsidR="007E536D">
        <w:rPr>
          <w:rStyle w:val="ezkurwreuab5ozgtqnkl"/>
          <w:i/>
          <w:sz w:val="20"/>
          <w:szCs w:val="20"/>
        </w:rPr>
        <w:t>заказчиком</w:t>
      </w:r>
      <w:r w:rsidRPr="007E536D">
        <w:rPr>
          <w:rStyle w:val="ezkurwreuab5ozgtqnkl"/>
          <w:i/>
          <w:sz w:val="20"/>
          <w:szCs w:val="20"/>
        </w:rPr>
        <w:t>, не имеющим счета в казначействе, настоящий</w:t>
      </w:r>
      <w:r w:rsidRPr="007E536D">
        <w:rPr>
          <w:i/>
          <w:sz w:val="20"/>
          <w:szCs w:val="20"/>
        </w:rPr>
        <w:t xml:space="preserve"> </w:t>
      </w:r>
      <w:r w:rsidRPr="007E536D">
        <w:rPr>
          <w:rStyle w:val="ezkurwreuab5ozgtqnkl"/>
          <w:i/>
          <w:sz w:val="20"/>
          <w:szCs w:val="20"/>
        </w:rPr>
        <w:t>пункт</w:t>
      </w:r>
      <w:r w:rsidRPr="007E536D">
        <w:rPr>
          <w:i/>
          <w:sz w:val="20"/>
          <w:szCs w:val="20"/>
        </w:rPr>
        <w:t xml:space="preserve"> </w:t>
      </w:r>
      <w:proofErr w:type="gramStart"/>
      <w:r w:rsidRPr="007E536D">
        <w:rPr>
          <w:rStyle w:val="ezkurwreuab5ozgtqnkl"/>
          <w:i/>
          <w:sz w:val="20"/>
          <w:szCs w:val="20"/>
        </w:rPr>
        <w:t>редактируется</w:t>
      </w:r>
      <w:proofErr w:type="gramEnd"/>
      <w:r w:rsidRPr="007E536D">
        <w:rPr>
          <w:i/>
          <w:sz w:val="20"/>
          <w:szCs w:val="20"/>
        </w:rPr>
        <w:t xml:space="preserve"> </w:t>
      </w:r>
      <w:r w:rsidRPr="007E536D">
        <w:rPr>
          <w:rStyle w:val="ezkurwreuab5ozgtqnkl"/>
          <w:i/>
          <w:sz w:val="20"/>
          <w:szCs w:val="20"/>
        </w:rPr>
        <w:t>замен</w:t>
      </w:r>
      <w:r>
        <w:rPr>
          <w:rStyle w:val="ezkurwreuab5ozgtqnkl"/>
          <w:i/>
          <w:sz w:val="20"/>
          <w:szCs w:val="20"/>
        </w:rPr>
        <w:t>ив</w:t>
      </w:r>
      <w:r w:rsidRPr="007E536D">
        <w:rPr>
          <w:i/>
          <w:sz w:val="20"/>
          <w:szCs w:val="20"/>
        </w:rPr>
        <w:t xml:space="preserve"> </w:t>
      </w:r>
      <w:r w:rsidRPr="007E536D">
        <w:rPr>
          <w:rStyle w:val="ezkurwreuab5ozgtqnkl"/>
          <w:i/>
          <w:sz w:val="20"/>
          <w:szCs w:val="20"/>
        </w:rPr>
        <w:t>слов</w:t>
      </w:r>
      <w:r>
        <w:rPr>
          <w:rStyle w:val="ezkurwreuab5ozgtqnkl"/>
          <w:i/>
          <w:sz w:val="20"/>
          <w:szCs w:val="20"/>
        </w:rPr>
        <w:t>а</w:t>
      </w:r>
      <w:r w:rsidRPr="007E536D">
        <w:rPr>
          <w:i/>
          <w:sz w:val="20"/>
          <w:szCs w:val="20"/>
        </w:rPr>
        <w:t xml:space="preserve"> </w:t>
      </w:r>
      <w:r w:rsidRPr="007E536D">
        <w:rPr>
          <w:rStyle w:val="ezkurwreuab5ozgtqnkl"/>
          <w:i/>
          <w:sz w:val="20"/>
          <w:szCs w:val="20"/>
        </w:rPr>
        <w:t>"внесени</w:t>
      </w:r>
      <w:r>
        <w:rPr>
          <w:rStyle w:val="ezkurwreuab5ozgtqnkl"/>
          <w:i/>
          <w:sz w:val="20"/>
          <w:szCs w:val="20"/>
        </w:rPr>
        <w:t>я</w:t>
      </w:r>
      <w:r w:rsidRPr="007E536D">
        <w:rPr>
          <w:rStyle w:val="ezkurwreuab5ozgtqnkl"/>
          <w:i/>
          <w:sz w:val="20"/>
          <w:szCs w:val="20"/>
        </w:rPr>
        <w:t xml:space="preserve"> 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и</w:t>
      </w:r>
      <w:r w:rsidRPr="007E536D">
        <w:rPr>
          <w:i/>
          <w:sz w:val="20"/>
          <w:szCs w:val="20"/>
        </w:rPr>
        <w:t xml:space="preserve"> </w:t>
      </w:r>
      <w:r w:rsidRPr="007E536D">
        <w:rPr>
          <w:rStyle w:val="ezkurwreuab5ozgtqnkl"/>
          <w:i/>
          <w:sz w:val="20"/>
          <w:szCs w:val="20"/>
        </w:rPr>
        <w:t>копии</w:t>
      </w:r>
      <w:r w:rsidRPr="007E536D">
        <w:rPr>
          <w:i/>
          <w:sz w:val="20"/>
          <w:szCs w:val="20"/>
        </w:rPr>
        <w:t xml:space="preserve"> </w:t>
      </w:r>
      <w:r w:rsidRPr="007E536D">
        <w:rPr>
          <w:rStyle w:val="ezkurwreuab5ozgtqnkl"/>
          <w:i/>
          <w:sz w:val="20"/>
          <w:szCs w:val="20"/>
        </w:rPr>
        <w:t>протокола</w:t>
      </w:r>
      <w:r w:rsidRPr="007E536D">
        <w:rPr>
          <w:i/>
          <w:sz w:val="20"/>
          <w:szCs w:val="20"/>
        </w:rPr>
        <w:t xml:space="preserve"> </w:t>
      </w:r>
      <w:r w:rsidRPr="007E536D">
        <w:rPr>
          <w:rStyle w:val="ezkurwreuab5ozgtqnkl"/>
          <w:i/>
          <w:sz w:val="20"/>
          <w:szCs w:val="20"/>
        </w:rPr>
        <w:t>в</w:t>
      </w:r>
      <w:r w:rsidRPr="007E536D">
        <w:rPr>
          <w:i/>
          <w:sz w:val="20"/>
          <w:szCs w:val="20"/>
        </w:rPr>
        <w:t xml:space="preserve"> </w:t>
      </w:r>
      <w:r w:rsidRPr="007E536D">
        <w:rPr>
          <w:rStyle w:val="ezkurwreuab5ozgtqnkl"/>
          <w:i/>
          <w:sz w:val="20"/>
          <w:szCs w:val="20"/>
        </w:rPr>
        <w:t>казначейскую</w:t>
      </w:r>
      <w:r w:rsidRPr="007E536D">
        <w:rPr>
          <w:i/>
          <w:sz w:val="20"/>
          <w:szCs w:val="20"/>
        </w:rPr>
        <w:t xml:space="preserve"> </w:t>
      </w:r>
      <w:r w:rsidRPr="007E536D">
        <w:rPr>
          <w:rStyle w:val="ezkurwreuab5ozgtqnkl"/>
          <w:i/>
          <w:sz w:val="20"/>
          <w:szCs w:val="20"/>
        </w:rPr>
        <w:t>систему</w:t>
      </w:r>
      <w:r w:rsidRPr="007E536D">
        <w:rPr>
          <w:i/>
          <w:sz w:val="20"/>
          <w:szCs w:val="20"/>
        </w:rPr>
        <w:t xml:space="preserve"> </w:t>
      </w:r>
      <w:r w:rsidRPr="007E536D">
        <w:rPr>
          <w:rStyle w:val="ezkurwreuab5ozgtqnkl"/>
          <w:i/>
          <w:sz w:val="20"/>
          <w:szCs w:val="20"/>
        </w:rPr>
        <w:t>уполномоченного органа"</w:t>
      </w:r>
      <w:r w:rsidRPr="007E536D">
        <w:rPr>
          <w:i/>
          <w:sz w:val="20"/>
          <w:szCs w:val="20"/>
        </w:rPr>
        <w:t xml:space="preserve"> </w:t>
      </w:r>
      <w:r w:rsidRPr="007E536D">
        <w:rPr>
          <w:rStyle w:val="ezkurwreuab5ozgtqnkl"/>
          <w:i/>
          <w:sz w:val="20"/>
          <w:szCs w:val="20"/>
        </w:rPr>
        <w:t>словами</w:t>
      </w:r>
      <w:r>
        <w:rPr>
          <w:rStyle w:val="ezkurwreuab5ozgtqnkl"/>
          <w:i/>
          <w:sz w:val="20"/>
          <w:szCs w:val="20"/>
        </w:rPr>
        <w:t xml:space="preserve"> </w:t>
      </w:r>
      <w:r w:rsidRPr="00A144F1">
        <w:rPr>
          <w:rStyle w:val="ezkurwreuab5ozgtqnkl"/>
          <w:i/>
          <w:sz w:val="20"/>
          <w:szCs w:val="20"/>
        </w:rPr>
        <w:t>"</w:t>
      </w:r>
      <w:r w:rsidRPr="007E536D">
        <w:rPr>
          <w:rStyle w:val="ezkurwreuab5ozgtqnkl"/>
          <w:i/>
          <w:sz w:val="20"/>
          <w:szCs w:val="20"/>
        </w:rPr>
        <w:t>выдач</w:t>
      </w:r>
      <w:r>
        <w:rPr>
          <w:rStyle w:val="ezkurwreuab5ozgtqnkl"/>
          <w:i/>
          <w:sz w:val="20"/>
          <w:szCs w:val="20"/>
        </w:rPr>
        <w:t xml:space="preserve">и </w:t>
      </w:r>
      <w:r w:rsidRPr="007E536D">
        <w:rPr>
          <w:rStyle w:val="ezkurwreuab5ozgtqnkl"/>
          <w:i/>
          <w:sz w:val="20"/>
          <w:szCs w:val="20"/>
        </w:rPr>
        <w:t>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банку</w:t>
      </w:r>
      <w:r w:rsidRPr="00A144F1">
        <w:rPr>
          <w:rStyle w:val="ezkurwreuab5ozgtqnkl"/>
          <w:i/>
          <w:sz w:val="20"/>
          <w:szCs w:val="20"/>
        </w:rPr>
        <w:t>"</w:t>
      </w:r>
      <w:ins w:id="16" w:author="Inesa Kocharyan" w:date="2025-02-19T10:34:00Z">
        <w:r>
          <w:rPr>
            <w:rFonts w:ascii="GHEA Grapalat" w:hAnsi="GHEA Grapalat"/>
          </w:rPr>
          <w:br w:type="page"/>
        </w:r>
      </w:ins>
    </w:p>
    <w:p w:rsidR="00071D1C" w:rsidRPr="0058169B" w:rsidRDefault="00BA249F" w:rsidP="00BD0785">
      <w:pPr>
        <w:widowControl w:val="0"/>
        <w:tabs>
          <w:tab w:val="left" w:pos="1276"/>
        </w:tabs>
        <w:spacing w:after="160"/>
        <w:jc w:val="both"/>
        <w:rPr>
          <w:rFonts w:ascii="GHEA Grapalat" w:hAnsi="GHEA Grapalat"/>
        </w:rPr>
      </w:pPr>
      <w:r w:rsidRPr="00DC2F9B">
        <w:rPr>
          <w:rFonts w:ascii="GHEA Grapalat" w:hAnsi="GHEA Grapalat"/>
        </w:rPr>
        <w:lastRenderedPageBreak/>
        <w:t>полном объеме результата поставки товара, установленного предыдущим соглашением</w:t>
      </w:r>
      <w:r>
        <w:rPr>
          <w:rFonts w:ascii="GHEA Grapalat" w:hAnsi="GHEA Grapalat"/>
        </w:rPr>
        <w:t>.</w:t>
      </w:r>
      <w:r w:rsidR="00071D1C" w:rsidRPr="00974EA8">
        <w:rPr>
          <w:rFonts w:ascii="GHEA Grapalat" w:hAnsi="GHEA Grapalat"/>
        </w:rPr>
        <w:t xml:space="preserve"> Если размер выделенных для исполнения договора финансовых средств превышает </w:t>
      </w:r>
      <w:proofErr w:type="spellStart"/>
      <w:r w:rsidR="003839FF" w:rsidRPr="00974EA8">
        <w:rPr>
          <w:rFonts w:ascii="GHEA Grapalat" w:hAnsi="GHEA Grapalat"/>
        </w:rPr>
        <w:t>двадцатипя</w:t>
      </w:r>
      <w:r w:rsidR="00071D1C" w:rsidRPr="00974EA8">
        <w:rPr>
          <w:rFonts w:ascii="GHEA Grapalat" w:hAnsi="GHEA Grapalat"/>
        </w:rPr>
        <w:t>тикратный</w:t>
      </w:r>
      <w:proofErr w:type="spellEnd"/>
      <w:r w:rsidR="00071D1C" w:rsidRPr="00974EA8">
        <w:rPr>
          <w:rFonts w:ascii="GHEA Grapalat" w:hAnsi="GHEA Grapalat"/>
        </w:rPr>
        <w:t xml:space="preserve"> размер базовой единицы закупок, то Покупателем будет </w:t>
      </w:r>
      <w:proofErr w:type="spellStart"/>
      <w:r w:rsidR="00071D1C" w:rsidRPr="00974EA8">
        <w:rPr>
          <w:rFonts w:ascii="GHEA Grapalat" w:hAnsi="GHEA Grapalat"/>
        </w:rPr>
        <w:t>заключенo</w:t>
      </w:r>
      <w:proofErr w:type="spellEnd"/>
      <w:r w:rsidR="00071D1C" w:rsidRPr="00974EA8">
        <w:rPr>
          <w:rFonts w:ascii="GHEA Grapalat" w:hAnsi="GHEA Grapalat"/>
        </w:rPr>
        <w:t xml:space="preserve"> соглашение в случае, если </w:t>
      </w:r>
      <w:r w:rsidR="009673B8" w:rsidRPr="00974EA8">
        <w:rPr>
          <w:rFonts w:ascii="GHEA Grapalat" w:hAnsi="GHEA Grapalat"/>
        </w:rPr>
        <w:t xml:space="preserve">представленные </w:t>
      </w:r>
      <w:r w:rsidR="00071D1C"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00071D1C" w:rsidRPr="00974EA8">
        <w:rPr>
          <w:rFonts w:ascii="GHEA Grapalat" w:hAnsi="GHEA Grapalat"/>
        </w:rPr>
        <w:t xml:space="preserve">договора </w:t>
      </w:r>
      <w:r w:rsidR="008707D8" w:rsidRPr="00974EA8">
        <w:rPr>
          <w:rFonts w:ascii="GHEA Grapalat" w:hAnsi="GHEA Grapalat"/>
        </w:rPr>
        <w:t>заменяю</w:t>
      </w:r>
      <w:r w:rsidR="00071D1C" w:rsidRPr="00974EA8">
        <w:rPr>
          <w:rFonts w:ascii="GHEA Grapalat" w:hAnsi="GHEA Grapalat"/>
        </w:rPr>
        <w:t xml:space="preserve">тся гарантией или наличными деньгами, с учетом требований </w:t>
      </w:r>
      <w:r w:rsidR="00351A3E" w:rsidRPr="00891020">
        <w:rPr>
          <w:rFonts w:ascii="GHEA Grapalat" w:hAnsi="GHEA Grapalat"/>
        </w:rPr>
        <w:t>абзац</w:t>
      </w:r>
      <w:r w:rsidR="00351A3E">
        <w:rPr>
          <w:rFonts w:ascii="GHEA Grapalat" w:hAnsi="GHEA Grapalat"/>
        </w:rPr>
        <w:t>а</w:t>
      </w:r>
      <w:r w:rsidR="00351A3E" w:rsidRPr="00891020">
        <w:rPr>
          <w:rFonts w:ascii="GHEA Grapalat" w:hAnsi="GHEA Grapalat"/>
        </w:rPr>
        <w:t xml:space="preserve"> "</w:t>
      </w:r>
      <w:r w:rsidR="00351A3E">
        <w:rPr>
          <w:rFonts w:ascii="GHEA Grapalat" w:hAnsi="GHEA Grapalat"/>
        </w:rPr>
        <w:t>в</w:t>
      </w:r>
      <w:r w:rsidR="00351A3E" w:rsidRPr="00891020">
        <w:rPr>
          <w:rFonts w:ascii="GHEA Grapalat" w:hAnsi="GHEA Grapalat"/>
        </w:rPr>
        <w:t>" подпункта 1</w:t>
      </w:r>
      <w:r w:rsidR="00351A3E">
        <w:rPr>
          <w:rFonts w:ascii="GHEA Grapalat" w:hAnsi="GHEA Grapalat"/>
        </w:rPr>
        <w:t xml:space="preserve"> и</w:t>
      </w:r>
      <w:r w:rsidR="00351A3E" w:rsidRPr="00891020">
        <w:rPr>
          <w:rFonts w:ascii="GHEA Grapalat" w:hAnsi="GHEA Grapalat"/>
        </w:rPr>
        <w:t xml:space="preserve"> </w:t>
      </w:r>
      <w:r w:rsidR="00071D1C" w:rsidRPr="00974EA8">
        <w:rPr>
          <w:rFonts w:ascii="GHEA Grapalat" w:hAnsi="GHEA Grapalat"/>
        </w:rPr>
        <w:t xml:space="preserve">абзаца "б" подпункта </w:t>
      </w:r>
      <w:r w:rsidR="000B33B2" w:rsidRPr="00974EA8">
        <w:rPr>
          <w:rFonts w:ascii="GHEA Grapalat" w:hAnsi="GHEA Grapalat"/>
        </w:rPr>
        <w:t xml:space="preserve">17 </w:t>
      </w:r>
      <w:r w:rsidR="00071D1C"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00071D1C"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974EA8">
        <w:rPr>
          <w:rFonts w:ascii="GHEA Grapalat" w:hAnsi="GHEA Grapalat"/>
        </w:rPr>
        <w:t xml:space="preserve">обеспечений квалификации и </w:t>
      </w:r>
      <w:r w:rsidR="00071D1C" w:rsidRPr="00974EA8">
        <w:rPr>
          <w:rFonts w:ascii="GHEA Grapalat" w:hAnsi="GHEA Grapalat"/>
        </w:rPr>
        <w:t xml:space="preserve">договора </w:t>
      </w:r>
      <w:r w:rsidR="00CD7A4F" w:rsidRPr="00974EA8">
        <w:rPr>
          <w:rFonts w:ascii="GHEA Grapalat" w:hAnsi="GHEA Grapalat"/>
        </w:rPr>
        <w:t xml:space="preserve">представленных </w:t>
      </w:r>
      <w:r w:rsidR="00071D1C"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00071D1C" w:rsidRPr="00974EA8">
        <w:rPr>
          <w:rFonts w:ascii="GHEA Grapalat" w:hAnsi="GHEA Grapalat"/>
        </w:rPr>
        <w:t xml:space="preserve">в </w:t>
      </w:r>
      <w:proofErr w:type="gramStart"/>
      <w:r w:rsidR="00071D1C" w:rsidRPr="00974EA8">
        <w:rPr>
          <w:rFonts w:ascii="GHEA Grapalat" w:hAnsi="GHEA Grapalat"/>
        </w:rPr>
        <w:t xml:space="preserve">течение </w:t>
      </w:r>
      <w:r w:rsidR="00D3295F" w:rsidRPr="00B76CB5">
        <w:rPr>
          <w:rFonts w:ascii="GHEA Grapalat" w:hAnsi="GHEA Grapalat"/>
        </w:rPr>
        <w:t xml:space="preserve"> -------</w:t>
      </w:r>
      <w:proofErr w:type="gramEnd"/>
      <w:r w:rsidR="00D3295F" w:rsidRPr="00B76CB5">
        <w:rPr>
          <w:rFonts w:ascii="GHEA Grapalat" w:hAnsi="GHEA Grapalat"/>
        </w:rPr>
        <w:t xml:space="preserve"> </w:t>
      </w:r>
      <w:r w:rsidR="00071D1C" w:rsidRPr="00974EA8">
        <w:rPr>
          <w:rFonts w:ascii="GHEA Grapalat" w:hAnsi="GHEA Grapalat"/>
        </w:rPr>
        <w:t>рабочих дней со дня получения извещения о заключении соглашения. В противном случае договор расторгается Покупателем в одностороннем порядке.</w:t>
      </w:r>
      <w:r w:rsidR="00FB29E1" w:rsidRPr="0058169B">
        <w:rPr>
          <w:rStyle w:val="af6"/>
          <w:rFonts w:ascii="GHEA Grapalat" w:hAnsi="GHEA Grapalat"/>
        </w:rPr>
        <w:t>25</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Default="00071D1C" w:rsidP="00B46D58">
            <w:pPr>
              <w:widowControl w:val="0"/>
              <w:spacing w:after="160"/>
              <w:jc w:val="center"/>
              <w:rPr>
                <w:rFonts w:ascii="GHEA Grapalat" w:hAnsi="GHEA Grapalat"/>
                <w:b/>
              </w:rPr>
            </w:pPr>
            <w:r w:rsidRPr="00B138F3">
              <w:rPr>
                <w:rFonts w:ascii="GHEA Grapalat" w:hAnsi="GHEA Grapalat"/>
                <w:b/>
              </w:rPr>
              <w:t>ПОКУПАТЕЛЬ</w:t>
            </w:r>
          </w:p>
          <w:p w:rsidR="00995DB7" w:rsidRPr="000C61C0" w:rsidRDefault="00995DB7" w:rsidP="00995DB7">
            <w:pPr>
              <w:widowControl w:val="0"/>
              <w:spacing w:after="160"/>
              <w:jc w:val="center"/>
              <w:rPr>
                <w:rFonts w:ascii="GHEA Grapalat" w:hAnsi="GHEA Grapalat"/>
                <w:b/>
              </w:rPr>
            </w:pPr>
            <w:r w:rsidRPr="000C61C0">
              <w:rPr>
                <w:rFonts w:ascii="GHEA Grapalat" w:hAnsi="GHEA Grapalat"/>
                <w:b/>
              </w:rPr>
              <w:t xml:space="preserve">ГНКО" </w:t>
            </w:r>
            <w:proofErr w:type="spellStart"/>
            <w:proofErr w:type="gramStart"/>
            <w:r w:rsidRPr="000C61C0">
              <w:rPr>
                <w:rFonts w:ascii="GHEA Grapalat" w:hAnsi="GHEA Grapalat"/>
                <w:b/>
              </w:rPr>
              <w:t>Гтнвац</w:t>
            </w:r>
            <w:proofErr w:type="spellEnd"/>
            <w:r w:rsidRPr="000C61C0">
              <w:rPr>
                <w:rFonts w:ascii="GHEA Grapalat" w:hAnsi="GHEA Grapalat"/>
                <w:b/>
              </w:rPr>
              <w:t xml:space="preserve">  </w:t>
            </w:r>
            <w:proofErr w:type="spellStart"/>
            <w:r w:rsidRPr="000C61C0">
              <w:rPr>
                <w:rFonts w:ascii="GHEA Grapalat" w:hAnsi="GHEA Grapalat"/>
                <w:b/>
              </w:rPr>
              <w:t>Ераз</w:t>
            </w:r>
            <w:proofErr w:type="spellEnd"/>
            <w:proofErr w:type="gramEnd"/>
            <w:r w:rsidRPr="000C61C0">
              <w:rPr>
                <w:rFonts w:ascii="GHEA Grapalat" w:hAnsi="GHEA Grapalat"/>
                <w:b/>
              </w:rPr>
              <w:t xml:space="preserve"> "</w:t>
            </w:r>
          </w:p>
          <w:p w:rsidR="00995DB7" w:rsidRPr="000C61C0" w:rsidRDefault="00995DB7" w:rsidP="00995DB7">
            <w:pPr>
              <w:widowControl w:val="0"/>
              <w:spacing w:after="160"/>
              <w:jc w:val="center"/>
              <w:rPr>
                <w:rFonts w:ascii="GHEA Grapalat" w:hAnsi="GHEA Grapalat"/>
                <w:b/>
              </w:rPr>
            </w:pPr>
            <w:proofErr w:type="spellStart"/>
            <w:proofErr w:type="gramStart"/>
            <w:r w:rsidRPr="000C61C0">
              <w:rPr>
                <w:rFonts w:ascii="GHEA Grapalat" w:hAnsi="GHEA Grapalat"/>
                <w:b/>
              </w:rPr>
              <w:t>г.Даштакар</w:t>
            </w:r>
            <w:proofErr w:type="spellEnd"/>
            <w:r w:rsidRPr="000C61C0">
              <w:rPr>
                <w:rFonts w:ascii="GHEA Grapalat" w:hAnsi="GHEA Grapalat"/>
                <w:b/>
              </w:rPr>
              <w:t xml:space="preserve">  ,</w:t>
            </w:r>
            <w:proofErr w:type="gramEnd"/>
            <w:r w:rsidRPr="000C61C0">
              <w:rPr>
                <w:rFonts w:ascii="GHEA Grapalat" w:hAnsi="GHEA Grapalat"/>
                <w:b/>
              </w:rPr>
              <w:t xml:space="preserve"> в </w:t>
            </w:r>
            <w:proofErr w:type="spellStart"/>
            <w:r w:rsidRPr="000C61C0">
              <w:rPr>
                <w:rFonts w:ascii="GHEA Grapalat" w:hAnsi="GHEA Grapalat"/>
                <w:b/>
              </w:rPr>
              <w:t>at</w:t>
            </w:r>
            <w:proofErr w:type="spellEnd"/>
            <w:r w:rsidRPr="000C61C0">
              <w:rPr>
                <w:rFonts w:ascii="GHEA Grapalat" w:hAnsi="GHEA Grapalat"/>
                <w:b/>
              </w:rPr>
              <w:t xml:space="preserve"> 4-rd p. /2 /1</w:t>
            </w:r>
          </w:p>
          <w:p w:rsidR="00995DB7" w:rsidRPr="000C61C0" w:rsidRDefault="00CA3097" w:rsidP="00CA3097">
            <w:pPr>
              <w:widowControl w:val="0"/>
              <w:spacing w:after="160"/>
              <w:rPr>
                <w:rFonts w:ascii="GHEA Grapalat" w:hAnsi="GHEA Grapalat"/>
                <w:b/>
              </w:rPr>
            </w:pPr>
            <w:r>
              <w:rPr>
                <w:rFonts w:ascii="GHEA Grapalat" w:hAnsi="GHEA Grapalat"/>
                <w:b/>
                <w:lang w:val="en-US"/>
              </w:rPr>
              <w:t xml:space="preserve">     </w:t>
            </w:r>
            <w:proofErr w:type="spellStart"/>
            <w:r w:rsidR="00995DB7" w:rsidRPr="000C61C0">
              <w:rPr>
                <w:rFonts w:ascii="GHEA Grapalat" w:hAnsi="GHEA Grapalat"/>
                <w:b/>
              </w:rPr>
              <w:t>Акба</w:t>
            </w:r>
            <w:proofErr w:type="spellEnd"/>
            <w:r w:rsidR="00995DB7" w:rsidRPr="000C61C0">
              <w:rPr>
                <w:rFonts w:ascii="GHEA Grapalat" w:hAnsi="GHEA Grapalat"/>
                <w:b/>
              </w:rPr>
              <w:t xml:space="preserve"> банк:</w:t>
            </w:r>
            <w:r>
              <w:rPr>
                <w:rFonts w:ascii="GHEA Grapalat" w:hAnsi="GHEA Grapalat"/>
                <w:b/>
                <w:lang w:val="en-US"/>
              </w:rPr>
              <w:t xml:space="preserve"> </w:t>
            </w:r>
            <w:r w:rsidR="00995DB7" w:rsidRPr="000C61C0">
              <w:rPr>
                <w:rFonts w:ascii="GHEA Grapalat" w:hAnsi="GHEA Grapalat"/>
                <w:b/>
              </w:rPr>
              <w:t>Веди м / с</w:t>
            </w:r>
          </w:p>
          <w:p w:rsidR="00995DB7" w:rsidRPr="000C61C0" w:rsidRDefault="00995DB7" w:rsidP="00995DB7">
            <w:pPr>
              <w:widowControl w:val="0"/>
              <w:spacing w:after="160"/>
              <w:jc w:val="center"/>
              <w:rPr>
                <w:rFonts w:ascii="GHEA Grapalat" w:hAnsi="GHEA Grapalat"/>
                <w:b/>
              </w:rPr>
            </w:pPr>
            <w:r w:rsidRPr="000C61C0">
              <w:rPr>
                <w:rFonts w:ascii="GHEA Grapalat" w:hAnsi="GHEA Grapalat"/>
                <w:b/>
              </w:rPr>
              <w:t>ПК 220129690321000</w:t>
            </w:r>
          </w:p>
          <w:p w:rsidR="00995DB7" w:rsidRPr="000C61C0" w:rsidRDefault="00995DB7" w:rsidP="00995DB7">
            <w:pPr>
              <w:widowControl w:val="0"/>
              <w:spacing w:after="160"/>
              <w:jc w:val="center"/>
              <w:rPr>
                <w:rFonts w:ascii="GHEA Grapalat" w:hAnsi="GHEA Grapalat"/>
                <w:b/>
              </w:rPr>
            </w:pPr>
            <w:r w:rsidRPr="000C61C0">
              <w:rPr>
                <w:rFonts w:ascii="GHEA Grapalat" w:hAnsi="GHEA Grapalat"/>
                <w:b/>
              </w:rPr>
              <w:t xml:space="preserve">AVC 04234477                  </w:t>
            </w:r>
          </w:p>
          <w:p w:rsidR="00995DB7" w:rsidRPr="000C61C0" w:rsidRDefault="00995DB7" w:rsidP="00995DB7">
            <w:pPr>
              <w:widowControl w:val="0"/>
              <w:spacing w:after="160"/>
              <w:jc w:val="center"/>
              <w:rPr>
                <w:rFonts w:ascii="GHEA Grapalat" w:hAnsi="GHEA Grapalat"/>
                <w:b/>
              </w:rPr>
            </w:pPr>
            <w:r w:rsidRPr="000C61C0">
              <w:rPr>
                <w:rFonts w:ascii="GHEA Grapalat" w:hAnsi="GHEA Grapalat"/>
                <w:b/>
              </w:rPr>
              <w:t>А. Мелконян</w:t>
            </w:r>
          </w:p>
          <w:p w:rsidR="00995DB7" w:rsidRPr="000C61C0" w:rsidRDefault="00995DB7" w:rsidP="00995DB7">
            <w:pPr>
              <w:widowControl w:val="0"/>
              <w:spacing w:after="160"/>
              <w:jc w:val="center"/>
              <w:rPr>
                <w:rFonts w:ascii="GHEA Grapalat" w:hAnsi="GHEA Grapalat"/>
                <w:b/>
              </w:rPr>
            </w:pPr>
            <w:r w:rsidRPr="000C61C0">
              <w:rPr>
                <w:rFonts w:ascii="GHEA Grapalat" w:hAnsi="GHEA Grapalat"/>
                <w:b/>
              </w:rPr>
              <w:t>/подпись/</w:t>
            </w:r>
          </w:p>
          <w:p w:rsidR="00071D1C" w:rsidRPr="00995DB7" w:rsidRDefault="00F83E0A" w:rsidP="00B46D58">
            <w:pPr>
              <w:widowControl w:val="0"/>
              <w:jc w:val="center"/>
              <w:rPr>
                <w:rFonts w:ascii="GHEA Grapalat" w:hAnsi="GHEA Grapalat"/>
              </w:rPr>
            </w:pPr>
            <w:r w:rsidRPr="00995DB7">
              <w:rPr>
                <w:rFonts w:ascii="GHEA Grapalat" w:hAnsi="GHEA Grapalat"/>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DA240A" w:rsidP="00B46D58">
      <w:pPr>
        <w:widowControl w:val="0"/>
        <w:spacing w:after="160"/>
        <w:rPr>
          <w:rFonts w:ascii="GHEA Grapalat" w:hAnsi="GHEA Grapalat"/>
        </w:rPr>
      </w:pPr>
      <w:r>
        <w:rPr>
          <w:rFonts w:ascii="GHEA Grapalat" w:hAnsi="GHEA Grapalat"/>
        </w:rPr>
        <w:t>-----------------------</w:t>
      </w:r>
    </w:p>
    <w:p w:rsidR="00FB29E1" w:rsidRPr="008842CE" w:rsidRDefault="00FB29E1" w:rsidP="00FB29E1">
      <w:pPr>
        <w:pStyle w:val="af2"/>
        <w:widowControl w:val="0"/>
        <w:jc w:val="both"/>
        <w:rPr>
          <w:rFonts w:ascii="GHEA Grapalat" w:hAnsi="GHEA Grapalat"/>
          <w:lang w:val="hy-AM"/>
        </w:rPr>
      </w:pPr>
      <w:r w:rsidRPr="00DA240A">
        <w:rPr>
          <w:rFonts w:ascii="GHEA Grapalat" w:hAnsi="GHEA Grapalat"/>
          <w:i/>
          <w:vertAlign w:val="superscript"/>
        </w:rPr>
        <w:t xml:space="preserve">25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w:t>
      </w:r>
      <w:proofErr w:type="spellStart"/>
      <w:r w:rsidRPr="00726C0F">
        <w:rPr>
          <w:rFonts w:ascii="GHEA Grapalat" w:hAnsi="GHEA Grapalat"/>
          <w:i/>
        </w:rPr>
        <w:t>двадцатипятикратный</w:t>
      </w:r>
      <w:proofErr w:type="spellEnd"/>
      <w:r w:rsidRPr="00726C0F">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w:t>
      </w:r>
      <w:proofErr w:type="gramStart"/>
      <w:r w:rsidRPr="008842CE">
        <w:rPr>
          <w:rFonts w:ascii="GHEA Grapalat" w:hAnsi="GHEA Grapalat"/>
          <w:i/>
        </w:rPr>
        <w:t>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Квалификации</w:t>
      </w:r>
      <w:proofErr w:type="gramEnd"/>
      <w:r>
        <w:rPr>
          <w:rFonts w:ascii="GHEA Grapalat" w:hAnsi="GHEA Grapalat"/>
          <w:i/>
        </w:rPr>
        <w:t xml:space="preserve">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B76CB5" w:rsidRDefault="00FB29E1" w:rsidP="00D3295F">
      <w:pPr>
        <w:pStyle w:val="af2"/>
        <w:widowControl w:val="0"/>
        <w:jc w:val="both"/>
        <w:rPr>
          <w:rFonts w:asciiTheme="minorHAnsi" w:hAnsiTheme="minorHAnsi"/>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D3295F" w:rsidRDefault="00B76CB5" w:rsidP="00D3295F">
      <w:pPr>
        <w:pStyle w:val="af2"/>
        <w:widowControl w:val="0"/>
        <w:jc w:val="both"/>
        <w:rPr>
          <w:rFonts w:ascii="GHEA Grapalat" w:hAnsi="GHEA Grapalat"/>
          <w:i/>
          <w:lang w:val="hy-AM" w:eastAsia="en-US"/>
        </w:rPr>
      </w:pPr>
      <w:r>
        <w:rPr>
          <w:rFonts w:asciiTheme="minorHAnsi" w:hAnsiTheme="minorHAnsi"/>
        </w:rPr>
        <w:t xml:space="preserve">   </w:t>
      </w:r>
      <w:r w:rsidR="00D3295F">
        <w:rPr>
          <w:rStyle w:val="ezkurwreuab5ozgtqnkl"/>
          <w:rFonts w:ascii="Cambria" w:hAnsi="Cambria" w:cs="Cambria"/>
          <w:i/>
        </w:rPr>
        <w:t>Срок</w:t>
      </w:r>
      <w:r w:rsidR="00D3295F">
        <w:rPr>
          <w:rStyle w:val="ezkurwreuab5ozgtqnkl"/>
          <w:i/>
        </w:rPr>
        <w:t xml:space="preserve">, </w:t>
      </w:r>
      <w:r w:rsidR="00D3295F">
        <w:rPr>
          <w:rStyle w:val="ezkurwreuab5ozgtqnkl"/>
          <w:rFonts w:ascii="Cambria" w:hAnsi="Cambria" w:cs="Cambria"/>
          <w:i/>
        </w:rPr>
        <w:t>установленный</w:t>
      </w:r>
      <w:r w:rsidR="00D3295F">
        <w:rPr>
          <w:i/>
        </w:rPr>
        <w:t xml:space="preserve"> </w:t>
      </w:r>
      <w:r w:rsidR="00D3295F">
        <w:rPr>
          <w:rFonts w:ascii="Cambria" w:hAnsi="Cambria"/>
          <w:i/>
        </w:rPr>
        <w:t xml:space="preserve">в </w:t>
      </w:r>
      <w:r w:rsidR="00D3295F">
        <w:rPr>
          <w:rStyle w:val="ezkurwreuab5ozgtqnkl"/>
          <w:i/>
        </w:rPr>
        <w:t>5</w:t>
      </w:r>
      <w:r w:rsidR="00D3295F">
        <w:rPr>
          <w:rStyle w:val="ezkurwreuab5ozgtqnkl"/>
          <w:rFonts w:asciiTheme="minorHAnsi" w:hAnsiTheme="minorHAnsi"/>
          <w:i/>
        </w:rPr>
        <w:t>-ом</w:t>
      </w:r>
      <w:r w:rsidR="00D3295F">
        <w:rPr>
          <w:i/>
        </w:rPr>
        <w:t xml:space="preserve"> </w:t>
      </w:r>
      <w:r w:rsidR="00D3295F">
        <w:rPr>
          <w:rStyle w:val="ezkurwreuab5ozgtqnkl"/>
          <w:rFonts w:ascii="Cambria" w:hAnsi="Cambria" w:cs="Cambria"/>
          <w:i/>
        </w:rPr>
        <w:t>предложении настоящего</w:t>
      </w:r>
      <w:r w:rsidR="00D3295F">
        <w:rPr>
          <w:i/>
        </w:rPr>
        <w:t xml:space="preserve"> </w:t>
      </w:r>
      <w:r w:rsidR="00D3295F">
        <w:rPr>
          <w:rStyle w:val="ezkurwreuab5ozgtqnkl"/>
          <w:rFonts w:ascii="Cambria" w:hAnsi="Cambria" w:cs="Cambria"/>
          <w:i/>
        </w:rPr>
        <w:t>пункта</w:t>
      </w:r>
      <w:r w:rsidR="00D3295F">
        <w:rPr>
          <w:i/>
        </w:rPr>
        <w:t xml:space="preserve">, </w:t>
      </w:r>
      <w:r w:rsidR="00D3295F">
        <w:rPr>
          <w:rStyle w:val="ezkurwreuab5ozgtqnkl"/>
          <w:rFonts w:ascii="Cambria" w:hAnsi="Cambria" w:cs="Cambria"/>
          <w:i/>
        </w:rPr>
        <w:t>не</w:t>
      </w:r>
      <w:r w:rsidR="00D3295F">
        <w:rPr>
          <w:i/>
        </w:rPr>
        <w:t xml:space="preserve"> </w:t>
      </w:r>
      <w:r w:rsidR="00D3295F">
        <w:rPr>
          <w:rStyle w:val="ezkurwreuab5ozgtqnkl"/>
          <w:rFonts w:ascii="Cambria" w:hAnsi="Cambria" w:cs="Cambria"/>
          <w:i/>
        </w:rPr>
        <w:t>может</w:t>
      </w:r>
      <w:r w:rsidR="00D3295F">
        <w:rPr>
          <w:rStyle w:val="ezkurwreuab5ozgtqnkl"/>
          <w:i/>
        </w:rPr>
        <w:t xml:space="preserve"> </w:t>
      </w:r>
      <w:r w:rsidR="00D3295F">
        <w:rPr>
          <w:rStyle w:val="ezkurwreuab5ozgtqnkl"/>
          <w:rFonts w:ascii="Cambria" w:hAnsi="Cambria" w:cs="Cambria"/>
          <w:i/>
        </w:rPr>
        <w:t>быть</w:t>
      </w:r>
      <w:r w:rsidR="00D3295F">
        <w:rPr>
          <w:rStyle w:val="ezkurwreuab5ozgtqnkl"/>
          <w:i/>
        </w:rPr>
        <w:t xml:space="preserve"> </w:t>
      </w:r>
      <w:r w:rsidR="00D3295F">
        <w:rPr>
          <w:rStyle w:val="ezkurwreuab5ozgtqnkl"/>
          <w:rFonts w:ascii="Cambria" w:hAnsi="Cambria" w:cs="Cambria"/>
          <w:i/>
        </w:rPr>
        <w:t>менее</w:t>
      </w:r>
      <w:r w:rsidR="00D3295F">
        <w:rPr>
          <w:i/>
        </w:rPr>
        <w:t xml:space="preserve"> </w:t>
      </w:r>
      <w:r w:rsidR="00D3295F">
        <w:rPr>
          <w:rStyle w:val="ezkurwreuab5ozgtqnkl"/>
          <w:i/>
        </w:rPr>
        <w:t>10</w:t>
      </w:r>
      <w:r w:rsidR="00D3295F">
        <w:rPr>
          <w:i/>
        </w:rPr>
        <w:t xml:space="preserve"> </w:t>
      </w:r>
      <w:r w:rsidR="00D3295F">
        <w:rPr>
          <w:rStyle w:val="ezkurwreuab5ozgtqnkl"/>
          <w:rFonts w:ascii="Cambria" w:hAnsi="Cambria" w:cs="Cambria"/>
          <w:i/>
        </w:rPr>
        <w:t>рабочих</w:t>
      </w:r>
      <w:r w:rsidR="00D3295F">
        <w:rPr>
          <w:i/>
        </w:rPr>
        <w:t xml:space="preserve"> </w:t>
      </w:r>
    </w:p>
    <w:p w:rsidR="00071D1C" w:rsidRPr="00FB29E1" w:rsidRDefault="00071D1C" w:rsidP="00B46D58">
      <w:pPr>
        <w:widowControl w:val="0"/>
        <w:spacing w:after="160"/>
        <w:jc w:val="right"/>
        <w:rPr>
          <w:rFonts w:ascii="GHEA Grapalat" w:hAnsi="GHEA Grapalat"/>
          <w:lang w:val="hy-AM"/>
          <w:rPrChange w:id="17" w:author="Inesa Kocharyan" w:date="2025-02-19T10:34:00Z">
            <w:rPr>
              <w:rFonts w:ascii="GHEA Grapalat" w:hAnsi="GHEA Grapalat"/>
            </w:rPr>
          </w:rPrChange>
        </w:rPr>
        <w:sectPr w:rsidR="00071D1C" w:rsidRPr="00FB29E1" w:rsidSect="000811C1">
          <w:footerReference w:type="default" r:id="rId10"/>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26"/>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p w:rsidR="00F954E8" w:rsidRDefault="00F954E8" w:rsidP="00B46D58">
      <w:pPr>
        <w:widowControl w:val="0"/>
        <w:jc w:val="both"/>
        <w:rPr>
          <w:rFonts w:ascii="GHEA Grapalat" w:hAnsi="GHEA Grapalat"/>
        </w:rPr>
      </w:pPr>
    </w:p>
    <w:tbl>
      <w:tblPr>
        <w:tblpPr w:leftFromText="180" w:rightFromText="180" w:vertAnchor="text" w:tblpXSpec="center" w:tblpY="1"/>
        <w:tblOverlap w:val="never"/>
        <w:tblW w:w="16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559"/>
        <w:gridCol w:w="1134"/>
        <w:gridCol w:w="5387"/>
        <w:gridCol w:w="1161"/>
        <w:gridCol w:w="783"/>
        <w:gridCol w:w="1060"/>
        <w:gridCol w:w="777"/>
        <w:gridCol w:w="1322"/>
        <w:gridCol w:w="1276"/>
        <w:gridCol w:w="992"/>
      </w:tblGrid>
      <w:tr w:rsidR="00995DB7" w:rsidRPr="00362D9A" w:rsidTr="00995DB7">
        <w:tc>
          <w:tcPr>
            <w:tcW w:w="16155" w:type="dxa"/>
            <w:gridSpan w:val="11"/>
          </w:tcPr>
          <w:p w:rsidR="00995DB7" w:rsidRPr="00362D9A" w:rsidRDefault="00995DB7" w:rsidP="00995DB7">
            <w:pPr>
              <w:jc w:val="center"/>
              <w:rPr>
                <w:rFonts w:ascii="GHEA Grapalat" w:hAnsi="GHEA Grapalat"/>
                <w:sz w:val="14"/>
                <w:szCs w:val="14"/>
              </w:rPr>
            </w:pPr>
            <w:r w:rsidRPr="00362D9A">
              <w:rPr>
                <w:rFonts w:ascii="GHEA Grapalat" w:hAnsi="GHEA Grapalat"/>
                <w:sz w:val="14"/>
                <w:szCs w:val="14"/>
              </w:rPr>
              <w:t>Продукт:</w:t>
            </w:r>
          </w:p>
        </w:tc>
      </w:tr>
      <w:tr w:rsidR="00995DB7" w:rsidRPr="00362D9A" w:rsidTr="00995DB7">
        <w:trPr>
          <w:trHeight w:val="219"/>
        </w:trPr>
        <w:tc>
          <w:tcPr>
            <w:tcW w:w="704" w:type="dxa"/>
            <w:vMerge w:val="restart"/>
            <w:vAlign w:val="center"/>
          </w:tcPr>
          <w:p w:rsidR="00995DB7" w:rsidRPr="00362D9A" w:rsidRDefault="00995DB7" w:rsidP="00995DB7">
            <w:pPr>
              <w:jc w:val="center"/>
              <w:rPr>
                <w:rFonts w:ascii="GHEA Grapalat" w:hAnsi="GHEA Grapalat"/>
                <w:sz w:val="14"/>
                <w:szCs w:val="14"/>
              </w:rPr>
            </w:pPr>
            <w:r w:rsidRPr="00362D9A">
              <w:rPr>
                <w:rFonts w:ascii="GHEA Grapalat" w:hAnsi="GHEA Grapalat"/>
                <w:sz w:val="14"/>
                <w:szCs w:val="14"/>
              </w:rPr>
              <w:t>номер дозы в приглашении</w:t>
            </w:r>
          </w:p>
        </w:tc>
        <w:tc>
          <w:tcPr>
            <w:tcW w:w="1559" w:type="dxa"/>
            <w:vMerge w:val="restart"/>
            <w:vAlign w:val="center"/>
          </w:tcPr>
          <w:p w:rsidR="00995DB7" w:rsidRPr="00362D9A" w:rsidRDefault="00995DB7" w:rsidP="00995DB7">
            <w:pPr>
              <w:jc w:val="center"/>
              <w:rPr>
                <w:rFonts w:ascii="GHEA Grapalat" w:hAnsi="GHEA Grapalat"/>
                <w:sz w:val="14"/>
                <w:szCs w:val="14"/>
              </w:rPr>
            </w:pPr>
            <w:r w:rsidRPr="00362D9A">
              <w:rPr>
                <w:rFonts w:ascii="GHEA Grapalat" w:hAnsi="GHEA Grapalat"/>
                <w:sz w:val="14"/>
                <w:szCs w:val="14"/>
              </w:rPr>
              <w:t>имя</w:t>
            </w:r>
          </w:p>
        </w:tc>
        <w:tc>
          <w:tcPr>
            <w:tcW w:w="1134" w:type="dxa"/>
            <w:vMerge w:val="restart"/>
            <w:vAlign w:val="center"/>
          </w:tcPr>
          <w:p w:rsidR="00995DB7" w:rsidRPr="00362D9A" w:rsidRDefault="00995DB7" w:rsidP="00995DB7">
            <w:pPr>
              <w:jc w:val="center"/>
              <w:rPr>
                <w:rFonts w:ascii="GHEA Grapalat" w:hAnsi="GHEA Grapalat"/>
                <w:sz w:val="14"/>
                <w:szCs w:val="14"/>
              </w:rPr>
            </w:pPr>
            <w:r w:rsidRPr="00362D9A">
              <w:rPr>
                <w:rFonts w:ascii="GHEA Grapalat" w:hAnsi="GHEA Grapalat"/>
                <w:sz w:val="14"/>
                <w:szCs w:val="14"/>
              </w:rPr>
              <w:t>товарный знак, знак и наименование производителя</w:t>
            </w:r>
          </w:p>
        </w:tc>
        <w:tc>
          <w:tcPr>
            <w:tcW w:w="5387" w:type="dxa"/>
            <w:vMerge w:val="restart"/>
            <w:vAlign w:val="center"/>
          </w:tcPr>
          <w:p w:rsidR="00995DB7" w:rsidRPr="00362D9A" w:rsidRDefault="00995DB7" w:rsidP="00995DB7">
            <w:pPr>
              <w:jc w:val="center"/>
              <w:rPr>
                <w:rFonts w:ascii="GHEA Grapalat" w:hAnsi="GHEA Grapalat"/>
                <w:sz w:val="14"/>
                <w:szCs w:val="14"/>
              </w:rPr>
            </w:pPr>
            <w:r w:rsidRPr="00362D9A">
              <w:rPr>
                <w:rFonts w:ascii="GHEA Grapalat" w:hAnsi="GHEA Grapalat"/>
                <w:sz w:val="14"/>
                <w:szCs w:val="14"/>
              </w:rPr>
              <w:t>техническая спецификация</w:t>
            </w:r>
          </w:p>
        </w:tc>
        <w:tc>
          <w:tcPr>
            <w:tcW w:w="1161" w:type="dxa"/>
            <w:vMerge w:val="restart"/>
            <w:vAlign w:val="center"/>
          </w:tcPr>
          <w:p w:rsidR="00995DB7" w:rsidRPr="00362D9A" w:rsidRDefault="00995DB7" w:rsidP="00995DB7">
            <w:pPr>
              <w:jc w:val="center"/>
              <w:rPr>
                <w:rFonts w:ascii="GHEA Grapalat" w:hAnsi="GHEA Grapalat"/>
                <w:sz w:val="14"/>
                <w:szCs w:val="14"/>
              </w:rPr>
            </w:pPr>
            <w:r w:rsidRPr="00362D9A">
              <w:rPr>
                <w:rFonts w:ascii="GHEA Grapalat" w:hAnsi="GHEA Grapalat"/>
                <w:sz w:val="14"/>
                <w:szCs w:val="14"/>
              </w:rPr>
              <w:t>единица измерения</w:t>
            </w:r>
          </w:p>
        </w:tc>
        <w:tc>
          <w:tcPr>
            <w:tcW w:w="783" w:type="dxa"/>
            <w:vMerge w:val="restart"/>
            <w:vAlign w:val="center"/>
          </w:tcPr>
          <w:p w:rsidR="00995DB7" w:rsidRPr="00362D9A" w:rsidRDefault="00995DB7" w:rsidP="00995DB7">
            <w:pPr>
              <w:jc w:val="center"/>
              <w:rPr>
                <w:rFonts w:ascii="GHEA Grapalat" w:hAnsi="GHEA Grapalat"/>
                <w:sz w:val="14"/>
                <w:szCs w:val="14"/>
              </w:rPr>
            </w:pPr>
            <w:r w:rsidRPr="00362D9A">
              <w:rPr>
                <w:rFonts w:ascii="GHEA Grapalat" w:hAnsi="GHEA Grapalat"/>
                <w:sz w:val="14"/>
                <w:szCs w:val="14"/>
              </w:rPr>
              <w:t>цена за единицу/ драм</w:t>
            </w:r>
          </w:p>
        </w:tc>
        <w:tc>
          <w:tcPr>
            <w:tcW w:w="1060" w:type="dxa"/>
            <w:vMerge w:val="restart"/>
            <w:vAlign w:val="center"/>
          </w:tcPr>
          <w:p w:rsidR="00995DB7" w:rsidRPr="00362D9A" w:rsidRDefault="00995DB7" w:rsidP="00995DB7">
            <w:pPr>
              <w:jc w:val="center"/>
              <w:rPr>
                <w:rFonts w:ascii="GHEA Grapalat" w:hAnsi="GHEA Grapalat"/>
                <w:sz w:val="14"/>
                <w:szCs w:val="14"/>
              </w:rPr>
            </w:pPr>
            <w:r w:rsidRPr="00362D9A">
              <w:rPr>
                <w:rFonts w:ascii="GHEA Grapalat" w:hAnsi="GHEA Grapalat"/>
                <w:sz w:val="14"/>
                <w:szCs w:val="14"/>
              </w:rPr>
              <w:t>общая стоимость/ драм</w:t>
            </w:r>
          </w:p>
        </w:tc>
        <w:tc>
          <w:tcPr>
            <w:tcW w:w="777" w:type="dxa"/>
            <w:vMerge w:val="restart"/>
            <w:vAlign w:val="center"/>
          </w:tcPr>
          <w:p w:rsidR="00995DB7" w:rsidRPr="00362D9A" w:rsidRDefault="00995DB7" w:rsidP="00995DB7">
            <w:pPr>
              <w:jc w:val="center"/>
              <w:rPr>
                <w:rFonts w:ascii="GHEA Grapalat" w:hAnsi="GHEA Grapalat"/>
                <w:sz w:val="14"/>
                <w:szCs w:val="14"/>
              </w:rPr>
            </w:pPr>
            <w:r w:rsidRPr="00362D9A">
              <w:rPr>
                <w:rFonts w:ascii="GHEA Grapalat" w:hAnsi="GHEA Grapalat"/>
                <w:sz w:val="14"/>
                <w:szCs w:val="14"/>
              </w:rPr>
              <w:t>Общая сумма</w:t>
            </w:r>
          </w:p>
        </w:tc>
        <w:tc>
          <w:tcPr>
            <w:tcW w:w="3590" w:type="dxa"/>
            <w:gridSpan w:val="3"/>
            <w:vAlign w:val="center"/>
          </w:tcPr>
          <w:p w:rsidR="00995DB7" w:rsidRPr="00362D9A" w:rsidRDefault="00995DB7" w:rsidP="00995DB7">
            <w:pPr>
              <w:jc w:val="center"/>
              <w:rPr>
                <w:rFonts w:ascii="GHEA Grapalat" w:hAnsi="GHEA Grapalat"/>
                <w:sz w:val="14"/>
                <w:szCs w:val="14"/>
              </w:rPr>
            </w:pPr>
            <w:r w:rsidRPr="00362D9A">
              <w:rPr>
                <w:rFonts w:ascii="GHEA Grapalat" w:hAnsi="GHEA Grapalat"/>
                <w:sz w:val="14"/>
                <w:szCs w:val="14"/>
              </w:rPr>
              <w:t>предложения</w:t>
            </w:r>
          </w:p>
        </w:tc>
      </w:tr>
      <w:tr w:rsidR="00995DB7" w:rsidRPr="00362D9A" w:rsidTr="00995DB7">
        <w:trPr>
          <w:trHeight w:val="1895"/>
        </w:trPr>
        <w:tc>
          <w:tcPr>
            <w:tcW w:w="704" w:type="dxa"/>
            <w:vMerge/>
            <w:vAlign w:val="center"/>
          </w:tcPr>
          <w:p w:rsidR="00995DB7" w:rsidRPr="00362D9A" w:rsidRDefault="00995DB7" w:rsidP="00995DB7">
            <w:pPr>
              <w:jc w:val="center"/>
              <w:rPr>
                <w:rFonts w:ascii="GHEA Grapalat" w:hAnsi="GHEA Grapalat"/>
                <w:sz w:val="14"/>
                <w:szCs w:val="14"/>
              </w:rPr>
            </w:pPr>
          </w:p>
        </w:tc>
        <w:tc>
          <w:tcPr>
            <w:tcW w:w="1559" w:type="dxa"/>
            <w:vMerge/>
            <w:vAlign w:val="center"/>
          </w:tcPr>
          <w:p w:rsidR="00995DB7" w:rsidRPr="00362D9A" w:rsidRDefault="00995DB7" w:rsidP="00995DB7">
            <w:pPr>
              <w:jc w:val="center"/>
              <w:rPr>
                <w:rFonts w:ascii="GHEA Grapalat" w:hAnsi="GHEA Grapalat"/>
                <w:sz w:val="14"/>
                <w:szCs w:val="14"/>
              </w:rPr>
            </w:pPr>
          </w:p>
        </w:tc>
        <w:tc>
          <w:tcPr>
            <w:tcW w:w="1134" w:type="dxa"/>
            <w:vMerge/>
            <w:vAlign w:val="center"/>
          </w:tcPr>
          <w:p w:rsidR="00995DB7" w:rsidRPr="00362D9A" w:rsidRDefault="00995DB7" w:rsidP="00995DB7">
            <w:pPr>
              <w:jc w:val="center"/>
              <w:rPr>
                <w:rFonts w:ascii="GHEA Grapalat" w:hAnsi="GHEA Grapalat"/>
                <w:sz w:val="14"/>
                <w:szCs w:val="14"/>
              </w:rPr>
            </w:pPr>
          </w:p>
        </w:tc>
        <w:tc>
          <w:tcPr>
            <w:tcW w:w="5387" w:type="dxa"/>
            <w:vMerge/>
            <w:vAlign w:val="center"/>
          </w:tcPr>
          <w:p w:rsidR="00995DB7" w:rsidRPr="00362D9A" w:rsidRDefault="00995DB7" w:rsidP="00995DB7">
            <w:pPr>
              <w:jc w:val="center"/>
              <w:rPr>
                <w:rFonts w:ascii="GHEA Grapalat" w:hAnsi="GHEA Grapalat"/>
                <w:sz w:val="14"/>
                <w:szCs w:val="14"/>
              </w:rPr>
            </w:pPr>
          </w:p>
        </w:tc>
        <w:tc>
          <w:tcPr>
            <w:tcW w:w="1161" w:type="dxa"/>
            <w:vMerge/>
            <w:vAlign w:val="center"/>
          </w:tcPr>
          <w:p w:rsidR="00995DB7" w:rsidRPr="00362D9A" w:rsidRDefault="00995DB7" w:rsidP="00995DB7">
            <w:pPr>
              <w:jc w:val="center"/>
              <w:rPr>
                <w:rFonts w:ascii="GHEA Grapalat" w:hAnsi="GHEA Grapalat"/>
                <w:sz w:val="14"/>
                <w:szCs w:val="14"/>
              </w:rPr>
            </w:pPr>
          </w:p>
        </w:tc>
        <w:tc>
          <w:tcPr>
            <w:tcW w:w="783" w:type="dxa"/>
            <w:vMerge/>
            <w:vAlign w:val="center"/>
          </w:tcPr>
          <w:p w:rsidR="00995DB7" w:rsidRPr="00362D9A" w:rsidRDefault="00995DB7" w:rsidP="00995DB7">
            <w:pPr>
              <w:jc w:val="center"/>
              <w:rPr>
                <w:rFonts w:ascii="GHEA Grapalat" w:hAnsi="GHEA Grapalat"/>
                <w:sz w:val="14"/>
                <w:szCs w:val="14"/>
              </w:rPr>
            </w:pPr>
          </w:p>
        </w:tc>
        <w:tc>
          <w:tcPr>
            <w:tcW w:w="1060" w:type="dxa"/>
            <w:vMerge/>
            <w:vAlign w:val="center"/>
          </w:tcPr>
          <w:p w:rsidR="00995DB7" w:rsidRPr="00362D9A" w:rsidRDefault="00995DB7" w:rsidP="00995DB7">
            <w:pPr>
              <w:jc w:val="center"/>
              <w:rPr>
                <w:rFonts w:ascii="GHEA Grapalat" w:hAnsi="GHEA Grapalat"/>
                <w:sz w:val="14"/>
                <w:szCs w:val="14"/>
              </w:rPr>
            </w:pPr>
          </w:p>
        </w:tc>
        <w:tc>
          <w:tcPr>
            <w:tcW w:w="777" w:type="dxa"/>
            <w:vMerge/>
            <w:vAlign w:val="center"/>
          </w:tcPr>
          <w:p w:rsidR="00995DB7" w:rsidRPr="00362D9A" w:rsidRDefault="00995DB7" w:rsidP="00995DB7">
            <w:pPr>
              <w:jc w:val="center"/>
              <w:rPr>
                <w:rFonts w:ascii="GHEA Grapalat" w:hAnsi="GHEA Grapalat"/>
                <w:sz w:val="14"/>
                <w:szCs w:val="14"/>
              </w:rPr>
            </w:pPr>
          </w:p>
        </w:tc>
        <w:tc>
          <w:tcPr>
            <w:tcW w:w="1322" w:type="dxa"/>
            <w:vAlign w:val="center"/>
          </w:tcPr>
          <w:p w:rsidR="00995DB7" w:rsidRPr="00362D9A" w:rsidRDefault="00995DB7" w:rsidP="00995DB7">
            <w:pPr>
              <w:jc w:val="center"/>
              <w:rPr>
                <w:rFonts w:ascii="GHEA Grapalat" w:hAnsi="GHEA Grapalat"/>
                <w:sz w:val="14"/>
                <w:szCs w:val="14"/>
              </w:rPr>
            </w:pPr>
            <w:r w:rsidRPr="00362D9A">
              <w:rPr>
                <w:rFonts w:ascii="GHEA Grapalat" w:hAnsi="GHEA Grapalat"/>
                <w:sz w:val="14"/>
                <w:szCs w:val="14"/>
              </w:rPr>
              <w:t>адрес</w:t>
            </w:r>
          </w:p>
        </w:tc>
        <w:tc>
          <w:tcPr>
            <w:tcW w:w="1276" w:type="dxa"/>
            <w:vAlign w:val="center"/>
          </w:tcPr>
          <w:p w:rsidR="00995DB7" w:rsidRPr="00362D9A" w:rsidRDefault="00995DB7" w:rsidP="00995DB7">
            <w:pPr>
              <w:jc w:val="center"/>
              <w:rPr>
                <w:rFonts w:ascii="GHEA Grapalat" w:hAnsi="GHEA Grapalat"/>
                <w:sz w:val="14"/>
                <w:szCs w:val="14"/>
              </w:rPr>
            </w:pPr>
            <w:r w:rsidRPr="00362D9A">
              <w:rPr>
                <w:rFonts w:ascii="GHEA Grapalat" w:hAnsi="GHEA Grapalat"/>
                <w:sz w:val="14"/>
                <w:szCs w:val="14"/>
              </w:rPr>
              <w:t>количество предметов</w:t>
            </w:r>
          </w:p>
        </w:tc>
        <w:tc>
          <w:tcPr>
            <w:tcW w:w="992" w:type="dxa"/>
            <w:vAlign w:val="center"/>
          </w:tcPr>
          <w:p w:rsidR="00995DB7" w:rsidRPr="00362D9A" w:rsidRDefault="00995DB7" w:rsidP="00995DB7">
            <w:pPr>
              <w:jc w:val="center"/>
              <w:rPr>
                <w:rFonts w:ascii="GHEA Grapalat" w:hAnsi="GHEA Grapalat"/>
                <w:sz w:val="14"/>
                <w:szCs w:val="14"/>
              </w:rPr>
            </w:pPr>
            <w:r w:rsidRPr="00362D9A">
              <w:rPr>
                <w:rFonts w:ascii="GHEA Grapalat" w:hAnsi="GHEA Grapalat"/>
                <w:sz w:val="14"/>
                <w:szCs w:val="14"/>
              </w:rPr>
              <w:t>Термин:</w:t>
            </w:r>
          </w:p>
          <w:p w:rsidR="00995DB7" w:rsidRPr="00362D9A" w:rsidRDefault="00995DB7" w:rsidP="00995DB7">
            <w:pPr>
              <w:jc w:val="center"/>
              <w:rPr>
                <w:rFonts w:ascii="GHEA Grapalat" w:hAnsi="GHEA Grapalat"/>
                <w:sz w:val="14"/>
                <w:szCs w:val="14"/>
              </w:rPr>
            </w:pPr>
          </w:p>
        </w:tc>
      </w:tr>
      <w:tr w:rsidR="00CA3097" w:rsidRPr="005C1660" w:rsidTr="00995DB7">
        <w:trPr>
          <w:trHeight w:val="246"/>
        </w:trPr>
        <w:tc>
          <w:tcPr>
            <w:tcW w:w="704" w:type="dxa"/>
            <w:vAlign w:val="bottom"/>
          </w:tcPr>
          <w:p w:rsidR="00CA3097" w:rsidRPr="00CA3097" w:rsidRDefault="00CA3097" w:rsidP="00CA3097">
            <w:pPr>
              <w:jc w:val="right"/>
              <w:rPr>
                <w:rFonts w:ascii="Arial Armenian" w:hAnsi="Arial Armenian" w:cs="Calibri"/>
                <w:color w:val="000000"/>
                <w:sz w:val="20"/>
                <w:szCs w:val="20"/>
                <w:lang w:val="en-US"/>
              </w:rPr>
            </w:pPr>
            <w:r w:rsidRPr="00CA3097">
              <w:rPr>
                <w:rFonts w:ascii="Arial Armenian" w:hAnsi="Arial Armenian" w:cs="Calibri"/>
                <w:color w:val="000000"/>
                <w:sz w:val="20"/>
                <w:szCs w:val="20"/>
                <w:lang w:val="en-US"/>
              </w:rPr>
              <w:t>9</w:t>
            </w:r>
          </w:p>
        </w:tc>
        <w:tc>
          <w:tcPr>
            <w:tcW w:w="1559" w:type="dxa"/>
            <w:vAlign w:val="center"/>
          </w:tcPr>
          <w:p w:rsidR="00CA3097" w:rsidRPr="00CA3097" w:rsidRDefault="00CA3097" w:rsidP="00CA3097">
            <w:pPr>
              <w:jc w:val="center"/>
              <w:rPr>
                <w:rFonts w:ascii="GHEA Grapalat" w:hAnsi="GHEA Grapalat" w:cs="Calibri"/>
                <w:sz w:val="20"/>
                <w:szCs w:val="20"/>
              </w:rPr>
            </w:pPr>
            <w:r w:rsidRPr="00CA3097">
              <w:rPr>
                <w:rFonts w:ascii="GHEA Grapalat" w:hAnsi="GHEA Grapalat" w:cs="Calibri"/>
                <w:sz w:val="20"/>
                <w:szCs w:val="20"/>
              </w:rPr>
              <w:t>Масло</w:t>
            </w:r>
          </w:p>
        </w:tc>
        <w:tc>
          <w:tcPr>
            <w:tcW w:w="1134" w:type="dxa"/>
            <w:vAlign w:val="center"/>
          </w:tcPr>
          <w:p w:rsidR="00CA3097" w:rsidRPr="00CA3097" w:rsidRDefault="00CA3097" w:rsidP="00CA3097">
            <w:pPr>
              <w:jc w:val="center"/>
              <w:rPr>
                <w:rFonts w:ascii="GHEA Grapalat" w:hAnsi="GHEA Grapalat"/>
                <w:sz w:val="20"/>
                <w:szCs w:val="20"/>
              </w:rPr>
            </w:pPr>
            <w:r w:rsidRPr="00CA3097">
              <w:rPr>
                <w:rFonts w:ascii="Sylfaen" w:hAnsi="Sylfaen"/>
                <w:sz w:val="20"/>
                <w:szCs w:val="20"/>
              </w:rPr>
              <w:t>РА или эквивалент</w:t>
            </w:r>
          </w:p>
        </w:tc>
        <w:tc>
          <w:tcPr>
            <w:tcW w:w="5387" w:type="dxa"/>
            <w:vAlign w:val="center"/>
          </w:tcPr>
          <w:p w:rsidR="00CA3097" w:rsidRPr="00CA3097" w:rsidRDefault="00CA3097" w:rsidP="00CA3097">
            <w:pPr>
              <w:jc w:val="center"/>
              <w:rPr>
                <w:rFonts w:ascii="GHEA Grapalat" w:hAnsi="GHEA Grapalat" w:cs="Calibri"/>
                <w:sz w:val="20"/>
                <w:szCs w:val="20"/>
              </w:rPr>
            </w:pPr>
            <w:r w:rsidRPr="00CA3097">
              <w:rPr>
                <w:rFonts w:ascii="GHEA Grapalat" w:hAnsi="GHEA Grapalat" w:cs="Calibri"/>
                <w:sz w:val="20"/>
                <w:szCs w:val="20"/>
              </w:rPr>
              <w:t>Чистое коровье молоко без содержания растительных масел. Сливочный, дезодорированный фильтрацией, жирность: 82,9%, качественный, свежий, энергетическая ценность на 100 грамм: 743 ккал, белки 0,6г, углеводы 0,6г, 3111кДж, в заводской упаковке по 10-25кг: ГОСТ 37-91 или аналог. Безопасность и маркировка по данным Правительства РА 2006г. Статья 8 «Технического регулирования молока и молочной продукции» и Закон РА «О безопасности пищевых продуктов», утвержденные Постановлением № 1925 от 21 декабря.</w:t>
            </w:r>
          </w:p>
        </w:tc>
        <w:tc>
          <w:tcPr>
            <w:tcW w:w="1161" w:type="dxa"/>
            <w:vAlign w:val="center"/>
          </w:tcPr>
          <w:p w:rsidR="00CA3097" w:rsidRPr="00CA3097" w:rsidRDefault="00CA3097" w:rsidP="00CA3097">
            <w:pPr>
              <w:jc w:val="center"/>
              <w:rPr>
                <w:rFonts w:ascii="GHEA Grapalat" w:hAnsi="GHEA Grapalat" w:cs="Calibri"/>
                <w:sz w:val="20"/>
                <w:szCs w:val="20"/>
              </w:rPr>
            </w:pPr>
            <w:r w:rsidRPr="00CA3097">
              <w:rPr>
                <w:rFonts w:ascii="GHEA Grapalat" w:hAnsi="GHEA Grapalat" w:cs="Arial"/>
                <w:sz w:val="20"/>
                <w:szCs w:val="20"/>
              </w:rPr>
              <w:t>кг</w:t>
            </w:r>
          </w:p>
        </w:tc>
        <w:tc>
          <w:tcPr>
            <w:tcW w:w="783" w:type="dxa"/>
            <w:tcBorders>
              <w:top w:val="nil"/>
              <w:left w:val="single" w:sz="4" w:space="0" w:color="auto"/>
              <w:bottom w:val="single" w:sz="4" w:space="0" w:color="auto"/>
              <w:right w:val="single" w:sz="4" w:space="0" w:color="auto"/>
            </w:tcBorders>
            <w:shd w:val="clear" w:color="auto" w:fill="auto"/>
            <w:vAlign w:val="center"/>
          </w:tcPr>
          <w:p w:rsidR="00CA3097" w:rsidRPr="00CA3097" w:rsidRDefault="00CA3097" w:rsidP="00CA3097">
            <w:pPr>
              <w:rPr>
                <w:rFonts w:ascii="Sylfaen" w:hAnsi="Sylfaen" w:cs="Calibri"/>
                <w:sz w:val="20"/>
                <w:szCs w:val="20"/>
              </w:rPr>
            </w:pPr>
          </w:p>
        </w:tc>
        <w:tc>
          <w:tcPr>
            <w:tcW w:w="1060" w:type="dxa"/>
            <w:tcBorders>
              <w:top w:val="nil"/>
              <w:left w:val="nil"/>
              <w:bottom w:val="single" w:sz="4" w:space="0" w:color="auto"/>
              <w:right w:val="single" w:sz="4" w:space="0" w:color="auto"/>
            </w:tcBorders>
            <w:shd w:val="clear" w:color="auto" w:fill="auto"/>
            <w:vAlign w:val="bottom"/>
          </w:tcPr>
          <w:p w:rsidR="00CA3097" w:rsidRPr="00CA3097" w:rsidRDefault="00CA3097" w:rsidP="00CA3097">
            <w:pPr>
              <w:jc w:val="center"/>
              <w:rPr>
                <w:rFonts w:ascii="Sylfaen" w:hAnsi="Sylfaen" w:cs="Calibri"/>
                <w:color w:val="000000"/>
                <w:sz w:val="20"/>
                <w:szCs w:val="20"/>
              </w:rPr>
            </w:pPr>
          </w:p>
        </w:tc>
        <w:tc>
          <w:tcPr>
            <w:tcW w:w="777" w:type="dxa"/>
            <w:tcBorders>
              <w:top w:val="nil"/>
              <w:left w:val="nil"/>
              <w:bottom w:val="single" w:sz="4" w:space="0" w:color="auto"/>
              <w:right w:val="single" w:sz="4" w:space="0" w:color="auto"/>
            </w:tcBorders>
            <w:shd w:val="clear" w:color="auto" w:fill="auto"/>
            <w:vAlign w:val="bottom"/>
          </w:tcPr>
          <w:p w:rsidR="00CA3097" w:rsidRPr="00CA3097" w:rsidRDefault="00CA3097" w:rsidP="00CA3097">
            <w:pPr>
              <w:jc w:val="center"/>
              <w:rPr>
                <w:rFonts w:ascii="GHEA Grapalat" w:hAnsi="GHEA Grapalat"/>
                <w:sz w:val="20"/>
                <w:szCs w:val="20"/>
              </w:rPr>
            </w:pPr>
            <w:r w:rsidRPr="00CA3097">
              <w:rPr>
                <w:rFonts w:ascii="Calibri" w:hAnsi="Calibri"/>
                <w:color w:val="000000"/>
                <w:sz w:val="20"/>
                <w:szCs w:val="20"/>
              </w:rPr>
              <w:t>70</w:t>
            </w:r>
          </w:p>
        </w:tc>
        <w:tc>
          <w:tcPr>
            <w:tcW w:w="1322" w:type="dxa"/>
          </w:tcPr>
          <w:p w:rsidR="00CA3097" w:rsidRPr="00CA3097" w:rsidRDefault="00CA3097" w:rsidP="00CA3097">
            <w:pPr>
              <w:rPr>
                <w:sz w:val="20"/>
                <w:szCs w:val="20"/>
              </w:rPr>
            </w:pPr>
            <w:proofErr w:type="spellStart"/>
            <w:proofErr w:type="gramStart"/>
            <w:r w:rsidRPr="00CA3097">
              <w:rPr>
                <w:rFonts w:ascii="GHEA Grapalat" w:hAnsi="GHEA Grapalat"/>
                <w:sz w:val="20"/>
                <w:szCs w:val="20"/>
              </w:rPr>
              <w:t>г.Даштакар</w:t>
            </w:r>
            <w:proofErr w:type="spellEnd"/>
            <w:r w:rsidRPr="00CA3097">
              <w:rPr>
                <w:rFonts w:ascii="GHEA Grapalat" w:hAnsi="GHEA Grapalat"/>
                <w:sz w:val="20"/>
                <w:szCs w:val="20"/>
              </w:rPr>
              <w:t xml:space="preserve">  ,</w:t>
            </w:r>
            <w:proofErr w:type="gramEnd"/>
            <w:r w:rsidRPr="00CA3097">
              <w:rPr>
                <w:rFonts w:ascii="GHEA Grapalat" w:hAnsi="GHEA Grapalat"/>
                <w:sz w:val="20"/>
                <w:szCs w:val="20"/>
              </w:rPr>
              <w:t xml:space="preserve"> в </w:t>
            </w:r>
            <w:proofErr w:type="spellStart"/>
            <w:r w:rsidRPr="00CA3097">
              <w:rPr>
                <w:rFonts w:ascii="GHEA Grapalat" w:hAnsi="GHEA Grapalat"/>
                <w:sz w:val="20"/>
                <w:szCs w:val="20"/>
              </w:rPr>
              <w:t>at</w:t>
            </w:r>
            <w:proofErr w:type="spellEnd"/>
            <w:r w:rsidRPr="00CA3097">
              <w:rPr>
                <w:rFonts w:ascii="GHEA Grapalat" w:hAnsi="GHEA Grapalat"/>
                <w:sz w:val="20"/>
                <w:szCs w:val="20"/>
              </w:rPr>
              <w:t xml:space="preserve"> 4-rd p. /2 /1</w:t>
            </w:r>
          </w:p>
        </w:tc>
        <w:tc>
          <w:tcPr>
            <w:tcW w:w="1276" w:type="dxa"/>
            <w:vAlign w:val="center"/>
          </w:tcPr>
          <w:p w:rsidR="00CA3097" w:rsidRPr="00CA3097" w:rsidRDefault="00CA3097" w:rsidP="00CA3097">
            <w:pPr>
              <w:jc w:val="center"/>
              <w:rPr>
                <w:rFonts w:ascii="GHEA Grapalat" w:hAnsi="GHEA Grapalat" w:cs="Calibri"/>
                <w:sz w:val="20"/>
                <w:szCs w:val="20"/>
                <w:lang w:val="hy-AM"/>
              </w:rPr>
            </w:pPr>
            <w:r w:rsidRPr="00CA3097">
              <w:rPr>
                <w:rFonts w:ascii="GHEA Grapalat" w:hAnsi="GHEA Grapalat" w:cs="Calibri"/>
                <w:sz w:val="20"/>
                <w:szCs w:val="20"/>
                <w:lang w:val="hy-AM"/>
              </w:rPr>
              <w:t>По порядку</w:t>
            </w:r>
          </w:p>
        </w:tc>
        <w:tc>
          <w:tcPr>
            <w:tcW w:w="992" w:type="dxa"/>
            <w:vAlign w:val="center"/>
          </w:tcPr>
          <w:p w:rsidR="00CA3097" w:rsidRPr="00CA3097" w:rsidRDefault="00CA3097" w:rsidP="00CA3097">
            <w:pPr>
              <w:rPr>
                <w:rFonts w:ascii="GHEA Grapalat" w:hAnsi="GHEA Grapalat"/>
                <w:sz w:val="20"/>
                <w:szCs w:val="20"/>
                <w:lang w:val="hy-AM"/>
              </w:rPr>
            </w:pPr>
            <w:r w:rsidRPr="00CA3097">
              <w:rPr>
                <w:rFonts w:ascii="GHEA Grapalat" w:hAnsi="GHEA Grapalat" w:cs="Sylfaen"/>
                <w:sz w:val="20"/>
                <w:szCs w:val="20"/>
                <w:lang w:val="hy-AM"/>
              </w:rPr>
              <w:t>С даты вступления договора в силу до 30.12.202</w:t>
            </w:r>
            <w:r w:rsidRPr="00CA3097">
              <w:rPr>
                <w:rFonts w:ascii="GHEA Grapalat" w:hAnsi="GHEA Grapalat" w:cs="Sylfaen"/>
                <w:sz w:val="20"/>
                <w:szCs w:val="20"/>
              </w:rPr>
              <w:t>6</w:t>
            </w:r>
            <w:r w:rsidRPr="00CA3097">
              <w:rPr>
                <w:rFonts w:ascii="GHEA Grapalat" w:hAnsi="GHEA Grapalat" w:cs="Sylfaen"/>
                <w:sz w:val="20"/>
                <w:szCs w:val="20"/>
                <w:lang w:val="hy-AM"/>
              </w:rPr>
              <w:t xml:space="preserve"> г.</w:t>
            </w:r>
          </w:p>
        </w:tc>
      </w:tr>
      <w:tr w:rsidR="00CA3097" w:rsidRPr="005C1660" w:rsidTr="00995DB7">
        <w:trPr>
          <w:trHeight w:val="246"/>
        </w:trPr>
        <w:tc>
          <w:tcPr>
            <w:tcW w:w="704" w:type="dxa"/>
            <w:vAlign w:val="bottom"/>
          </w:tcPr>
          <w:p w:rsidR="00CA3097" w:rsidRPr="00CA3097" w:rsidRDefault="00CA3097" w:rsidP="00CA3097">
            <w:pPr>
              <w:jc w:val="right"/>
              <w:rPr>
                <w:rFonts w:ascii="Arial Armenian" w:hAnsi="Arial Armenian" w:cs="Calibri"/>
                <w:color w:val="000000"/>
                <w:sz w:val="20"/>
                <w:szCs w:val="20"/>
                <w:lang w:val="en-US"/>
              </w:rPr>
            </w:pPr>
            <w:r w:rsidRPr="00CA3097">
              <w:rPr>
                <w:rFonts w:ascii="Arial Armenian" w:hAnsi="Arial Armenian" w:cs="Calibri"/>
                <w:color w:val="000000"/>
                <w:sz w:val="20"/>
                <w:szCs w:val="20"/>
                <w:lang w:val="en-US"/>
              </w:rPr>
              <w:lastRenderedPageBreak/>
              <w:t>18</w:t>
            </w:r>
          </w:p>
        </w:tc>
        <w:tc>
          <w:tcPr>
            <w:tcW w:w="1559" w:type="dxa"/>
            <w:vAlign w:val="center"/>
          </w:tcPr>
          <w:p w:rsidR="00CA3097" w:rsidRPr="00CA3097" w:rsidRDefault="00CA3097" w:rsidP="00CA3097">
            <w:pPr>
              <w:jc w:val="center"/>
              <w:rPr>
                <w:rFonts w:ascii="GHEA Grapalat" w:hAnsi="GHEA Grapalat" w:cs="Calibri"/>
                <w:sz w:val="20"/>
                <w:szCs w:val="20"/>
              </w:rPr>
            </w:pPr>
            <w:r w:rsidRPr="00CA3097">
              <w:rPr>
                <w:rFonts w:ascii="GHEA Grapalat" w:hAnsi="GHEA Grapalat" w:cs="Calibri"/>
                <w:sz w:val="20"/>
                <w:szCs w:val="20"/>
              </w:rPr>
              <w:t>Говядина</w:t>
            </w:r>
          </w:p>
        </w:tc>
        <w:tc>
          <w:tcPr>
            <w:tcW w:w="1134" w:type="dxa"/>
            <w:vAlign w:val="center"/>
          </w:tcPr>
          <w:p w:rsidR="00CA3097" w:rsidRPr="00CA3097" w:rsidRDefault="00CA3097" w:rsidP="00CA3097">
            <w:pPr>
              <w:jc w:val="center"/>
              <w:rPr>
                <w:rFonts w:ascii="GHEA Grapalat" w:hAnsi="GHEA Grapalat"/>
                <w:sz w:val="20"/>
                <w:szCs w:val="20"/>
              </w:rPr>
            </w:pPr>
            <w:r w:rsidRPr="00CA3097">
              <w:rPr>
                <w:rFonts w:ascii="Sylfaen" w:hAnsi="Sylfaen"/>
                <w:sz w:val="20"/>
                <w:szCs w:val="20"/>
              </w:rPr>
              <w:t>РА или эквивалент</w:t>
            </w:r>
          </w:p>
        </w:tc>
        <w:tc>
          <w:tcPr>
            <w:tcW w:w="5387" w:type="dxa"/>
            <w:vAlign w:val="center"/>
          </w:tcPr>
          <w:p w:rsidR="00CA3097" w:rsidRPr="00CA3097" w:rsidRDefault="00CA3097" w:rsidP="00CA3097">
            <w:pPr>
              <w:spacing w:after="200"/>
              <w:rPr>
                <w:rFonts w:ascii="Sylfaen" w:hAnsi="Sylfaen"/>
                <w:sz w:val="20"/>
                <w:szCs w:val="20"/>
              </w:rPr>
            </w:pPr>
            <w:r w:rsidRPr="00CA3097">
              <w:rPr>
                <w:rFonts w:ascii="Sylfaen" w:hAnsi="Sylfaen"/>
                <w:sz w:val="20"/>
                <w:szCs w:val="20"/>
              </w:rPr>
              <w:t xml:space="preserve">Местная мягкая говядина / только боенского </w:t>
            </w:r>
            <w:proofErr w:type="spellStart"/>
            <w:r w:rsidRPr="00CA3097">
              <w:rPr>
                <w:rFonts w:ascii="Sylfaen" w:hAnsi="Sylfaen"/>
                <w:sz w:val="20"/>
                <w:szCs w:val="20"/>
              </w:rPr>
              <w:t>происхождения</w:t>
            </w:r>
            <w:r w:rsidRPr="00CA3097">
              <w:rPr>
                <w:rFonts w:ascii="Sylfaen" w:hAnsi="Sylfaen" w:cs="Sylfaen"/>
                <w:sz w:val="20"/>
                <w:szCs w:val="20"/>
              </w:rPr>
              <w:t>скоро</w:t>
            </w:r>
            <w:proofErr w:type="spellEnd"/>
            <w:r w:rsidRPr="00CA3097">
              <w:rPr>
                <w:rFonts w:ascii="Arial" w:hAnsi="Arial" w:cs="Arial"/>
                <w:sz w:val="20"/>
                <w:szCs w:val="20"/>
              </w:rPr>
              <w:t xml:space="preserve"> </w:t>
            </w:r>
            <w:proofErr w:type="spellStart"/>
            <w:r w:rsidRPr="00CA3097">
              <w:rPr>
                <w:rFonts w:ascii="Sylfaen" w:hAnsi="Sylfaen" w:cs="Sylfaen"/>
                <w:sz w:val="20"/>
                <w:szCs w:val="20"/>
              </w:rPr>
              <w:t>повар</w:t>
            </w:r>
            <w:r w:rsidRPr="00CA3097">
              <w:rPr>
                <w:rFonts w:ascii="Sylfaen" w:hAnsi="Sylfaen"/>
                <w:sz w:val="20"/>
                <w:szCs w:val="20"/>
              </w:rPr>
              <w:t>Говядина</w:t>
            </w:r>
            <w:proofErr w:type="spellEnd"/>
            <w:r w:rsidRPr="00CA3097">
              <w:rPr>
                <w:rFonts w:ascii="Sylfaen" w:hAnsi="Sylfaen"/>
                <w:sz w:val="20"/>
                <w:szCs w:val="20"/>
              </w:rPr>
              <w:t xml:space="preserve"> замороженная, мясо мягкое бескостное, с развитой мускулатурой, хранящееся при температуре от 0 </w:t>
            </w:r>
            <w:proofErr w:type="spellStart"/>
            <w:r w:rsidRPr="00CA3097">
              <w:rPr>
                <w:rFonts w:ascii="Sylfaen" w:hAnsi="Sylfaen"/>
                <w:sz w:val="20"/>
                <w:szCs w:val="20"/>
              </w:rPr>
              <w:t>оС</w:t>
            </w:r>
            <w:proofErr w:type="spellEnd"/>
            <w:r w:rsidRPr="00CA3097">
              <w:rPr>
                <w:rFonts w:ascii="Sylfaen" w:hAnsi="Sylfaen"/>
                <w:sz w:val="20"/>
                <w:szCs w:val="20"/>
              </w:rPr>
              <w:t xml:space="preserve"> до 4 </w:t>
            </w:r>
            <w:proofErr w:type="spellStart"/>
            <w:r w:rsidRPr="00CA3097">
              <w:rPr>
                <w:rFonts w:ascii="Sylfaen" w:hAnsi="Sylfaen"/>
                <w:sz w:val="20"/>
                <w:szCs w:val="20"/>
              </w:rPr>
              <w:t>оС</w:t>
            </w:r>
            <w:proofErr w:type="spellEnd"/>
            <w:r w:rsidRPr="00CA3097">
              <w:rPr>
                <w:rFonts w:ascii="Sylfaen" w:hAnsi="Sylfaen"/>
                <w:sz w:val="20"/>
                <w:szCs w:val="20"/>
              </w:rPr>
              <w:t xml:space="preserve"> не более 6 часов, поверхность замороженного мяса не должна быть влажной, соотношение кости к мясу 0% и 100%. , соответственно. : Безопасность и маркировка по данным Правительства РА 2006г. Статья 8 «Технического регулирования мяса и мясопродуктов» и Закон РА «О безопасности пищевых продуктов», утвержденные постановлением № 1560 от 19 октября. АСТ 342-2011. Остаточный срок годности не менее 60%; Обязательные условия: перевозка только транспортными средствами при наличии соответствующего разрешения Государственной транспортной службы РА.</w:t>
            </w:r>
          </w:p>
          <w:p w:rsidR="00CA3097" w:rsidRPr="00CA3097" w:rsidRDefault="00CA3097" w:rsidP="00CA3097">
            <w:pPr>
              <w:jc w:val="center"/>
              <w:rPr>
                <w:rFonts w:ascii="GHEA Grapalat" w:hAnsi="GHEA Grapalat" w:cs="Calibri"/>
                <w:sz w:val="20"/>
                <w:szCs w:val="20"/>
              </w:rPr>
            </w:pPr>
          </w:p>
        </w:tc>
        <w:tc>
          <w:tcPr>
            <w:tcW w:w="1161" w:type="dxa"/>
            <w:vAlign w:val="center"/>
          </w:tcPr>
          <w:p w:rsidR="00CA3097" w:rsidRPr="00CA3097" w:rsidRDefault="00CA3097" w:rsidP="00CA3097">
            <w:pPr>
              <w:jc w:val="center"/>
              <w:rPr>
                <w:rFonts w:ascii="GHEA Grapalat" w:hAnsi="GHEA Grapalat" w:cs="Arial"/>
                <w:sz w:val="20"/>
                <w:szCs w:val="20"/>
              </w:rPr>
            </w:pPr>
            <w:r w:rsidRPr="00CA3097">
              <w:rPr>
                <w:rFonts w:ascii="GHEA Grapalat" w:hAnsi="GHEA Grapalat" w:cs="Arial"/>
                <w:sz w:val="20"/>
                <w:szCs w:val="20"/>
              </w:rPr>
              <w:t>кг</w:t>
            </w:r>
          </w:p>
        </w:tc>
        <w:tc>
          <w:tcPr>
            <w:tcW w:w="783" w:type="dxa"/>
            <w:tcBorders>
              <w:top w:val="nil"/>
              <w:left w:val="single" w:sz="4" w:space="0" w:color="auto"/>
              <w:bottom w:val="single" w:sz="4" w:space="0" w:color="auto"/>
              <w:right w:val="single" w:sz="4" w:space="0" w:color="auto"/>
            </w:tcBorders>
            <w:shd w:val="clear" w:color="auto" w:fill="auto"/>
            <w:vAlign w:val="center"/>
          </w:tcPr>
          <w:p w:rsidR="00CA3097" w:rsidRPr="00CA3097" w:rsidRDefault="00CA3097" w:rsidP="00CA3097">
            <w:pPr>
              <w:rPr>
                <w:rFonts w:ascii="Sylfaen" w:hAnsi="Sylfaen" w:cs="Calibri"/>
                <w:sz w:val="20"/>
                <w:szCs w:val="20"/>
              </w:rPr>
            </w:pPr>
          </w:p>
        </w:tc>
        <w:tc>
          <w:tcPr>
            <w:tcW w:w="1060" w:type="dxa"/>
            <w:tcBorders>
              <w:top w:val="nil"/>
              <w:left w:val="nil"/>
              <w:bottom w:val="single" w:sz="4" w:space="0" w:color="auto"/>
              <w:right w:val="single" w:sz="4" w:space="0" w:color="auto"/>
            </w:tcBorders>
            <w:shd w:val="clear" w:color="auto" w:fill="auto"/>
            <w:vAlign w:val="bottom"/>
          </w:tcPr>
          <w:p w:rsidR="00CA3097" w:rsidRPr="00CA3097" w:rsidRDefault="00CA3097" w:rsidP="00CA3097">
            <w:pPr>
              <w:jc w:val="center"/>
              <w:rPr>
                <w:rFonts w:ascii="Sylfaen" w:hAnsi="Sylfaen" w:cs="Calibri"/>
                <w:color w:val="000000"/>
                <w:sz w:val="20"/>
                <w:szCs w:val="20"/>
                <w:lang w:val="hy-AM"/>
              </w:rPr>
            </w:pPr>
          </w:p>
        </w:tc>
        <w:tc>
          <w:tcPr>
            <w:tcW w:w="777" w:type="dxa"/>
            <w:tcBorders>
              <w:top w:val="nil"/>
              <w:left w:val="nil"/>
              <w:bottom w:val="single" w:sz="4" w:space="0" w:color="auto"/>
              <w:right w:val="single" w:sz="4" w:space="0" w:color="auto"/>
            </w:tcBorders>
            <w:shd w:val="clear" w:color="auto" w:fill="auto"/>
            <w:vAlign w:val="bottom"/>
          </w:tcPr>
          <w:p w:rsidR="00CA3097" w:rsidRPr="00CA3097" w:rsidRDefault="00CA3097" w:rsidP="00CA3097">
            <w:pPr>
              <w:jc w:val="center"/>
              <w:rPr>
                <w:rFonts w:ascii="GHEA Grapalat" w:hAnsi="GHEA Grapalat"/>
                <w:sz w:val="20"/>
                <w:szCs w:val="20"/>
              </w:rPr>
            </w:pPr>
            <w:r w:rsidRPr="00CA3097">
              <w:rPr>
                <w:rFonts w:ascii="Calibri" w:hAnsi="Calibri"/>
                <w:color w:val="000000"/>
                <w:sz w:val="20"/>
                <w:szCs w:val="20"/>
              </w:rPr>
              <w:t>250</w:t>
            </w:r>
          </w:p>
        </w:tc>
        <w:tc>
          <w:tcPr>
            <w:tcW w:w="1322" w:type="dxa"/>
          </w:tcPr>
          <w:p w:rsidR="00CA3097" w:rsidRPr="00CA3097" w:rsidRDefault="00CA3097" w:rsidP="00CA3097">
            <w:pPr>
              <w:rPr>
                <w:sz w:val="20"/>
                <w:szCs w:val="20"/>
              </w:rPr>
            </w:pPr>
            <w:proofErr w:type="spellStart"/>
            <w:proofErr w:type="gramStart"/>
            <w:r w:rsidRPr="00CA3097">
              <w:rPr>
                <w:rFonts w:ascii="GHEA Grapalat" w:hAnsi="GHEA Grapalat"/>
                <w:sz w:val="20"/>
                <w:szCs w:val="20"/>
              </w:rPr>
              <w:t>г.Даштакар</w:t>
            </w:r>
            <w:proofErr w:type="spellEnd"/>
            <w:r w:rsidRPr="00CA3097">
              <w:rPr>
                <w:rFonts w:ascii="GHEA Grapalat" w:hAnsi="GHEA Grapalat"/>
                <w:sz w:val="20"/>
                <w:szCs w:val="20"/>
              </w:rPr>
              <w:t xml:space="preserve">  ,</w:t>
            </w:r>
            <w:proofErr w:type="gramEnd"/>
            <w:r w:rsidRPr="00CA3097">
              <w:rPr>
                <w:rFonts w:ascii="GHEA Grapalat" w:hAnsi="GHEA Grapalat"/>
                <w:sz w:val="20"/>
                <w:szCs w:val="20"/>
              </w:rPr>
              <w:t xml:space="preserve"> в </w:t>
            </w:r>
            <w:proofErr w:type="spellStart"/>
            <w:r w:rsidRPr="00CA3097">
              <w:rPr>
                <w:rFonts w:ascii="GHEA Grapalat" w:hAnsi="GHEA Grapalat"/>
                <w:sz w:val="20"/>
                <w:szCs w:val="20"/>
              </w:rPr>
              <w:t>at</w:t>
            </w:r>
            <w:proofErr w:type="spellEnd"/>
            <w:r w:rsidRPr="00CA3097">
              <w:rPr>
                <w:rFonts w:ascii="GHEA Grapalat" w:hAnsi="GHEA Grapalat"/>
                <w:sz w:val="20"/>
                <w:szCs w:val="20"/>
              </w:rPr>
              <w:t xml:space="preserve"> 4-rd p. /2 /1</w:t>
            </w:r>
          </w:p>
        </w:tc>
        <w:tc>
          <w:tcPr>
            <w:tcW w:w="1276" w:type="dxa"/>
            <w:vAlign w:val="center"/>
          </w:tcPr>
          <w:p w:rsidR="00CA3097" w:rsidRPr="00CA3097" w:rsidRDefault="00CA3097" w:rsidP="00CA3097">
            <w:pPr>
              <w:jc w:val="center"/>
              <w:rPr>
                <w:rFonts w:ascii="GHEA Grapalat" w:hAnsi="GHEA Grapalat" w:cs="Calibri"/>
                <w:sz w:val="20"/>
                <w:szCs w:val="20"/>
                <w:lang w:val="hy-AM"/>
              </w:rPr>
            </w:pPr>
            <w:r w:rsidRPr="00CA3097">
              <w:rPr>
                <w:rFonts w:ascii="GHEA Grapalat" w:hAnsi="GHEA Grapalat" w:cs="Calibri"/>
                <w:sz w:val="20"/>
                <w:szCs w:val="20"/>
                <w:lang w:val="hy-AM"/>
              </w:rPr>
              <w:t>По порядку</w:t>
            </w:r>
          </w:p>
        </w:tc>
        <w:tc>
          <w:tcPr>
            <w:tcW w:w="992" w:type="dxa"/>
            <w:vAlign w:val="center"/>
          </w:tcPr>
          <w:p w:rsidR="00CA3097" w:rsidRPr="00CA3097" w:rsidRDefault="00CA3097" w:rsidP="00CA3097">
            <w:pPr>
              <w:rPr>
                <w:rFonts w:ascii="GHEA Grapalat" w:hAnsi="GHEA Grapalat"/>
                <w:sz w:val="20"/>
                <w:szCs w:val="20"/>
                <w:lang w:val="hy-AM"/>
              </w:rPr>
            </w:pPr>
            <w:r w:rsidRPr="00CA3097">
              <w:rPr>
                <w:rFonts w:ascii="GHEA Grapalat" w:hAnsi="GHEA Grapalat" w:cs="Sylfaen"/>
                <w:sz w:val="20"/>
                <w:szCs w:val="20"/>
                <w:lang w:val="hy-AM"/>
              </w:rPr>
              <w:t>С даты вступления договора в силу до 30.12.202</w:t>
            </w:r>
            <w:r w:rsidRPr="00CA3097">
              <w:rPr>
                <w:rFonts w:ascii="GHEA Grapalat" w:hAnsi="GHEA Grapalat" w:cs="Sylfaen"/>
                <w:sz w:val="20"/>
                <w:szCs w:val="20"/>
              </w:rPr>
              <w:t>6</w:t>
            </w:r>
            <w:r w:rsidRPr="00CA3097">
              <w:rPr>
                <w:rFonts w:ascii="GHEA Grapalat" w:hAnsi="GHEA Grapalat" w:cs="Sylfaen"/>
                <w:sz w:val="20"/>
                <w:szCs w:val="20"/>
                <w:lang w:val="hy-AM"/>
              </w:rPr>
              <w:t xml:space="preserve"> г.</w:t>
            </w:r>
          </w:p>
        </w:tc>
      </w:tr>
      <w:tr w:rsidR="00CA3097" w:rsidRPr="005C1660" w:rsidTr="00995DB7">
        <w:trPr>
          <w:trHeight w:val="246"/>
        </w:trPr>
        <w:tc>
          <w:tcPr>
            <w:tcW w:w="704" w:type="dxa"/>
            <w:vAlign w:val="bottom"/>
          </w:tcPr>
          <w:p w:rsidR="00CA3097" w:rsidRPr="00CA3097" w:rsidRDefault="00CA3097" w:rsidP="00CA3097">
            <w:pPr>
              <w:jc w:val="right"/>
              <w:rPr>
                <w:rFonts w:ascii="Arial Armenian" w:hAnsi="Arial Armenian" w:cs="Calibri"/>
                <w:color w:val="000000"/>
                <w:sz w:val="20"/>
                <w:szCs w:val="20"/>
                <w:lang w:val="en-US"/>
              </w:rPr>
            </w:pPr>
            <w:r w:rsidRPr="00CA3097">
              <w:rPr>
                <w:rFonts w:ascii="Arial Armenian" w:hAnsi="Arial Armenian" w:cs="Calibri"/>
                <w:color w:val="000000"/>
                <w:sz w:val="20"/>
                <w:szCs w:val="20"/>
                <w:lang w:val="en-US"/>
              </w:rPr>
              <w:t>19</w:t>
            </w:r>
          </w:p>
        </w:tc>
        <w:tc>
          <w:tcPr>
            <w:tcW w:w="1559" w:type="dxa"/>
            <w:vAlign w:val="center"/>
          </w:tcPr>
          <w:p w:rsidR="00CA3097" w:rsidRPr="00CA3097" w:rsidRDefault="00CA3097" w:rsidP="00CA3097">
            <w:pPr>
              <w:jc w:val="center"/>
              <w:rPr>
                <w:rFonts w:ascii="GHEA Grapalat" w:hAnsi="GHEA Grapalat" w:cs="Calibri"/>
                <w:sz w:val="20"/>
                <w:szCs w:val="20"/>
              </w:rPr>
            </w:pPr>
            <w:r w:rsidRPr="00CA3097">
              <w:rPr>
                <w:rFonts w:ascii="GHEA Grapalat" w:hAnsi="GHEA Grapalat" w:cs="Calibri"/>
                <w:sz w:val="20"/>
                <w:szCs w:val="20"/>
              </w:rPr>
              <w:t>Куриная грудка</w:t>
            </w:r>
          </w:p>
        </w:tc>
        <w:tc>
          <w:tcPr>
            <w:tcW w:w="1134" w:type="dxa"/>
            <w:vAlign w:val="center"/>
          </w:tcPr>
          <w:p w:rsidR="00CA3097" w:rsidRPr="00CA3097" w:rsidRDefault="00CA3097" w:rsidP="00CA3097">
            <w:pPr>
              <w:jc w:val="center"/>
              <w:rPr>
                <w:rFonts w:ascii="GHEA Grapalat" w:hAnsi="GHEA Grapalat"/>
                <w:sz w:val="20"/>
                <w:szCs w:val="20"/>
              </w:rPr>
            </w:pPr>
            <w:r w:rsidRPr="00CA3097">
              <w:rPr>
                <w:rFonts w:ascii="Sylfaen" w:hAnsi="Sylfaen"/>
                <w:sz w:val="20"/>
                <w:szCs w:val="20"/>
              </w:rPr>
              <w:t>РА или эквивалент</w:t>
            </w:r>
          </w:p>
        </w:tc>
        <w:tc>
          <w:tcPr>
            <w:tcW w:w="5387" w:type="dxa"/>
            <w:vAlign w:val="center"/>
          </w:tcPr>
          <w:p w:rsidR="00CA3097" w:rsidRPr="00CA3097" w:rsidRDefault="00CA3097" w:rsidP="00CA3097">
            <w:pPr>
              <w:jc w:val="center"/>
              <w:rPr>
                <w:rFonts w:ascii="GHEA Grapalat" w:hAnsi="GHEA Grapalat" w:cs="Calibri"/>
                <w:sz w:val="20"/>
                <w:szCs w:val="20"/>
              </w:rPr>
            </w:pPr>
            <w:r w:rsidRPr="00CA3097">
              <w:rPr>
                <w:rFonts w:ascii="GHEA Grapalat" w:hAnsi="GHEA Grapalat" w:cs="Calibri"/>
                <w:sz w:val="20"/>
                <w:szCs w:val="20"/>
              </w:rPr>
              <w:t>Грудка куриная бескостная, свежая, чистая, бескровная, без посторонних запахов, ГОСТ 25391-82. Безопасность согласно гигиеническим нормам N 2-III-4.9-01-2010 и &lt;&lt;О безопасности пищевых продуктов&gt;&gt; статьи 9 Закона РА</w:t>
            </w:r>
          </w:p>
        </w:tc>
        <w:tc>
          <w:tcPr>
            <w:tcW w:w="1161" w:type="dxa"/>
            <w:vAlign w:val="center"/>
          </w:tcPr>
          <w:p w:rsidR="00CA3097" w:rsidRPr="00CA3097" w:rsidRDefault="00CA3097" w:rsidP="00CA3097">
            <w:pPr>
              <w:jc w:val="center"/>
              <w:rPr>
                <w:rFonts w:ascii="GHEA Grapalat" w:hAnsi="GHEA Grapalat" w:cs="Arial"/>
                <w:sz w:val="20"/>
                <w:szCs w:val="20"/>
              </w:rPr>
            </w:pPr>
            <w:r w:rsidRPr="00CA3097">
              <w:rPr>
                <w:rFonts w:ascii="GHEA Grapalat" w:hAnsi="GHEA Grapalat" w:cs="Arial"/>
                <w:sz w:val="20"/>
                <w:szCs w:val="20"/>
              </w:rPr>
              <w:t>кг</w:t>
            </w:r>
          </w:p>
        </w:tc>
        <w:tc>
          <w:tcPr>
            <w:tcW w:w="783" w:type="dxa"/>
            <w:tcBorders>
              <w:top w:val="nil"/>
              <w:left w:val="single" w:sz="4" w:space="0" w:color="auto"/>
              <w:bottom w:val="single" w:sz="4" w:space="0" w:color="auto"/>
              <w:right w:val="single" w:sz="4" w:space="0" w:color="auto"/>
            </w:tcBorders>
            <w:shd w:val="clear" w:color="auto" w:fill="auto"/>
            <w:vAlign w:val="center"/>
          </w:tcPr>
          <w:p w:rsidR="00CA3097" w:rsidRPr="00CA3097" w:rsidRDefault="00CA3097" w:rsidP="00CA3097">
            <w:pPr>
              <w:rPr>
                <w:rFonts w:ascii="Sylfaen" w:hAnsi="Sylfaen" w:cs="Calibri"/>
                <w:sz w:val="20"/>
                <w:szCs w:val="20"/>
              </w:rPr>
            </w:pPr>
          </w:p>
        </w:tc>
        <w:tc>
          <w:tcPr>
            <w:tcW w:w="1060" w:type="dxa"/>
            <w:tcBorders>
              <w:top w:val="nil"/>
              <w:left w:val="nil"/>
              <w:bottom w:val="single" w:sz="4" w:space="0" w:color="auto"/>
              <w:right w:val="single" w:sz="4" w:space="0" w:color="auto"/>
            </w:tcBorders>
            <w:shd w:val="clear" w:color="auto" w:fill="auto"/>
            <w:vAlign w:val="bottom"/>
          </w:tcPr>
          <w:p w:rsidR="00CA3097" w:rsidRPr="00CA3097" w:rsidRDefault="00CA3097" w:rsidP="00CA3097">
            <w:pPr>
              <w:jc w:val="center"/>
              <w:rPr>
                <w:rFonts w:ascii="Sylfaen" w:hAnsi="Sylfaen" w:cs="Calibri"/>
                <w:color w:val="000000"/>
                <w:sz w:val="20"/>
                <w:szCs w:val="20"/>
                <w:lang w:val="hy-AM"/>
              </w:rPr>
            </w:pPr>
          </w:p>
        </w:tc>
        <w:tc>
          <w:tcPr>
            <w:tcW w:w="777" w:type="dxa"/>
            <w:tcBorders>
              <w:top w:val="nil"/>
              <w:left w:val="nil"/>
              <w:bottom w:val="single" w:sz="4" w:space="0" w:color="auto"/>
              <w:right w:val="single" w:sz="4" w:space="0" w:color="auto"/>
            </w:tcBorders>
            <w:shd w:val="clear" w:color="auto" w:fill="auto"/>
            <w:vAlign w:val="bottom"/>
          </w:tcPr>
          <w:p w:rsidR="00CA3097" w:rsidRPr="00CA3097" w:rsidRDefault="00CA3097" w:rsidP="00CA3097">
            <w:pPr>
              <w:jc w:val="center"/>
              <w:rPr>
                <w:rFonts w:ascii="GHEA Grapalat" w:hAnsi="GHEA Grapalat"/>
                <w:sz w:val="20"/>
                <w:szCs w:val="20"/>
              </w:rPr>
            </w:pPr>
            <w:r w:rsidRPr="00CA3097">
              <w:rPr>
                <w:rFonts w:ascii="Calibri" w:hAnsi="Calibri"/>
                <w:color w:val="000000"/>
                <w:sz w:val="20"/>
                <w:szCs w:val="20"/>
              </w:rPr>
              <w:t>400</w:t>
            </w:r>
          </w:p>
        </w:tc>
        <w:tc>
          <w:tcPr>
            <w:tcW w:w="1322" w:type="dxa"/>
          </w:tcPr>
          <w:p w:rsidR="00CA3097" w:rsidRPr="00CA3097" w:rsidRDefault="00CA3097" w:rsidP="00CA3097">
            <w:pPr>
              <w:rPr>
                <w:sz w:val="20"/>
                <w:szCs w:val="20"/>
              </w:rPr>
            </w:pPr>
            <w:proofErr w:type="spellStart"/>
            <w:proofErr w:type="gramStart"/>
            <w:r w:rsidRPr="00CA3097">
              <w:rPr>
                <w:rFonts w:ascii="GHEA Grapalat" w:hAnsi="GHEA Grapalat"/>
                <w:sz w:val="20"/>
                <w:szCs w:val="20"/>
              </w:rPr>
              <w:t>г.Даштакар</w:t>
            </w:r>
            <w:proofErr w:type="spellEnd"/>
            <w:r w:rsidRPr="00CA3097">
              <w:rPr>
                <w:rFonts w:ascii="GHEA Grapalat" w:hAnsi="GHEA Grapalat"/>
                <w:sz w:val="20"/>
                <w:szCs w:val="20"/>
              </w:rPr>
              <w:t xml:space="preserve">  ,</w:t>
            </w:r>
            <w:proofErr w:type="gramEnd"/>
            <w:r w:rsidRPr="00CA3097">
              <w:rPr>
                <w:rFonts w:ascii="GHEA Grapalat" w:hAnsi="GHEA Grapalat"/>
                <w:sz w:val="20"/>
                <w:szCs w:val="20"/>
              </w:rPr>
              <w:t xml:space="preserve"> в </w:t>
            </w:r>
            <w:proofErr w:type="spellStart"/>
            <w:r w:rsidRPr="00CA3097">
              <w:rPr>
                <w:rFonts w:ascii="GHEA Grapalat" w:hAnsi="GHEA Grapalat"/>
                <w:sz w:val="20"/>
                <w:szCs w:val="20"/>
              </w:rPr>
              <w:t>at</w:t>
            </w:r>
            <w:proofErr w:type="spellEnd"/>
            <w:r w:rsidRPr="00CA3097">
              <w:rPr>
                <w:rFonts w:ascii="GHEA Grapalat" w:hAnsi="GHEA Grapalat"/>
                <w:sz w:val="20"/>
                <w:szCs w:val="20"/>
              </w:rPr>
              <w:t xml:space="preserve"> 4-rd p. /2 /1</w:t>
            </w:r>
          </w:p>
        </w:tc>
        <w:tc>
          <w:tcPr>
            <w:tcW w:w="1276" w:type="dxa"/>
            <w:vAlign w:val="center"/>
          </w:tcPr>
          <w:p w:rsidR="00CA3097" w:rsidRPr="00CA3097" w:rsidRDefault="00CA3097" w:rsidP="00CA3097">
            <w:pPr>
              <w:jc w:val="center"/>
              <w:rPr>
                <w:rFonts w:ascii="GHEA Grapalat" w:hAnsi="GHEA Grapalat" w:cs="Calibri"/>
                <w:sz w:val="20"/>
                <w:szCs w:val="20"/>
                <w:lang w:val="hy-AM"/>
              </w:rPr>
            </w:pPr>
            <w:r w:rsidRPr="00CA3097">
              <w:rPr>
                <w:rFonts w:ascii="GHEA Grapalat" w:hAnsi="GHEA Grapalat" w:cs="Calibri"/>
                <w:sz w:val="20"/>
                <w:szCs w:val="20"/>
                <w:lang w:val="hy-AM"/>
              </w:rPr>
              <w:t>По порядку</w:t>
            </w:r>
          </w:p>
        </w:tc>
        <w:tc>
          <w:tcPr>
            <w:tcW w:w="992" w:type="dxa"/>
            <w:vAlign w:val="center"/>
          </w:tcPr>
          <w:p w:rsidR="00CA3097" w:rsidRPr="00CA3097" w:rsidRDefault="00CA3097" w:rsidP="00CA3097">
            <w:pPr>
              <w:rPr>
                <w:rFonts w:ascii="GHEA Grapalat" w:hAnsi="GHEA Grapalat"/>
                <w:sz w:val="20"/>
                <w:szCs w:val="20"/>
                <w:lang w:val="hy-AM"/>
              </w:rPr>
            </w:pPr>
            <w:r w:rsidRPr="00CA3097">
              <w:rPr>
                <w:rFonts w:ascii="GHEA Grapalat" w:hAnsi="GHEA Grapalat" w:cs="Sylfaen"/>
                <w:sz w:val="20"/>
                <w:szCs w:val="20"/>
                <w:lang w:val="hy-AM"/>
              </w:rPr>
              <w:t>С даты вступления договора в силу до 30.12.202</w:t>
            </w:r>
            <w:r w:rsidRPr="00CA3097">
              <w:rPr>
                <w:rFonts w:ascii="GHEA Grapalat" w:hAnsi="GHEA Grapalat" w:cs="Sylfaen"/>
                <w:sz w:val="20"/>
                <w:szCs w:val="20"/>
              </w:rPr>
              <w:t>6</w:t>
            </w:r>
            <w:r w:rsidRPr="00CA3097">
              <w:rPr>
                <w:rFonts w:ascii="GHEA Grapalat" w:hAnsi="GHEA Grapalat" w:cs="Sylfaen"/>
                <w:sz w:val="20"/>
                <w:szCs w:val="20"/>
                <w:lang w:val="hy-AM"/>
              </w:rPr>
              <w:t xml:space="preserve"> г.</w:t>
            </w:r>
          </w:p>
        </w:tc>
      </w:tr>
      <w:tr w:rsidR="00CA3097" w:rsidRPr="005C1660" w:rsidTr="00995DB7">
        <w:trPr>
          <w:trHeight w:val="246"/>
        </w:trPr>
        <w:tc>
          <w:tcPr>
            <w:tcW w:w="704" w:type="dxa"/>
            <w:vAlign w:val="bottom"/>
          </w:tcPr>
          <w:p w:rsidR="00CA3097" w:rsidRPr="00CA3097" w:rsidRDefault="00CA3097" w:rsidP="00CA3097">
            <w:pPr>
              <w:jc w:val="right"/>
              <w:rPr>
                <w:rFonts w:ascii="Arial Armenian" w:hAnsi="Arial Armenian" w:cs="Calibri"/>
                <w:color w:val="000000"/>
                <w:sz w:val="20"/>
                <w:szCs w:val="20"/>
                <w:lang w:val="en-US"/>
              </w:rPr>
            </w:pPr>
            <w:r w:rsidRPr="00CA3097">
              <w:rPr>
                <w:rFonts w:ascii="Arial Armenian" w:hAnsi="Arial Armenian" w:cs="Calibri"/>
                <w:color w:val="000000"/>
                <w:sz w:val="20"/>
                <w:szCs w:val="20"/>
                <w:lang w:val="en-US"/>
              </w:rPr>
              <w:t>20</w:t>
            </w:r>
          </w:p>
        </w:tc>
        <w:tc>
          <w:tcPr>
            <w:tcW w:w="1559" w:type="dxa"/>
            <w:vAlign w:val="center"/>
          </w:tcPr>
          <w:p w:rsidR="00CA3097" w:rsidRPr="00CA3097" w:rsidRDefault="00CA3097" w:rsidP="00CA3097">
            <w:pPr>
              <w:jc w:val="center"/>
              <w:rPr>
                <w:rFonts w:ascii="GHEA Grapalat" w:hAnsi="GHEA Grapalat" w:cs="Calibri"/>
                <w:sz w:val="20"/>
                <w:szCs w:val="20"/>
              </w:rPr>
            </w:pPr>
            <w:r w:rsidRPr="00CA3097">
              <w:rPr>
                <w:rFonts w:ascii="GHEA Grapalat" w:hAnsi="GHEA Grapalat" w:cs="Calibri"/>
                <w:sz w:val="20"/>
                <w:szCs w:val="20"/>
              </w:rPr>
              <w:t>Сыр</w:t>
            </w:r>
          </w:p>
        </w:tc>
        <w:tc>
          <w:tcPr>
            <w:tcW w:w="1134" w:type="dxa"/>
            <w:vAlign w:val="center"/>
          </w:tcPr>
          <w:p w:rsidR="00CA3097" w:rsidRPr="00CA3097" w:rsidRDefault="00CA3097" w:rsidP="00CA3097">
            <w:pPr>
              <w:jc w:val="center"/>
              <w:rPr>
                <w:rFonts w:ascii="GHEA Grapalat" w:hAnsi="GHEA Grapalat"/>
                <w:sz w:val="20"/>
                <w:szCs w:val="20"/>
              </w:rPr>
            </w:pPr>
            <w:r w:rsidRPr="00CA3097">
              <w:rPr>
                <w:rFonts w:ascii="Sylfaen" w:hAnsi="Sylfaen"/>
                <w:sz w:val="20"/>
                <w:szCs w:val="20"/>
              </w:rPr>
              <w:t>РА или эквивалент</w:t>
            </w:r>
          </w:p>
        </w:tc>
        <w:tc>
          <w:tcPr>
            <w:tcW w:w="5387" w:type="dxa"/>
            <w:vAlign w:val="center"/>
          </w:tcPr>
          <w:p w:rsidR="00CA3097" w:rsidRPr="00CA3097" w:rsidRDefault="00CA3097" w:rsidP="00CA3097">
            <w:pPr>
              <w:jc w:val="center"/>
              <w:rPr>
                <w:rFonts w:ascii="GHEA Grapalat" w:hAnsi="GHEA Grapalat" w:cs="Calibri"/>
                <w:sz w:val="20"/>
                <w:szCs w:val="20"/>
              </w:rPr>
            </w:pPr>
            <w:r w:rsidRPr="00CA3097">
              <w:rPr>
                <w:rFonts w:ascii="GHEA Grapalat" w:hAnsi="GHEA Grapalat" w:cs="Calibri"/>
                <w:sz w:val="20"/>
                <w:szCs w:val="20"/>
              </w:rPr>
              <w:t xml:space="preserve">Молоко коровье чистое низкой минерализации, без содержания растительных масел. Мягкий, </w:t>
            </w:r>
            <w:proofErr w:type="spellStart"/>
            <w:r w:rsidRPr="00CA3097">
              <w:rPr>
                <w:rFonts w:ascii="GHEA Grapalat" w:hAnsi="GHEA Grapalat" w:cs="Calibri"/>
                <w:sz w:val="20"/>
                <w:szCs w:val="20"/>
              </w:rPr>
              <w:t>некрошащийся</w:t>
            </w:r>
            <w:proofErr w:type="spellEnd"/>
            <w:r w:rsidRPr="00CA3097">
              <w:rPr>
                <w:rFonts w:ascii="GHEA Grapalat" w:hAnsi="GHEA Grapalat" w:cs="Calibri"/>
                <w:sz w:val="20"/>
                <w:szCs w:val="20"/>
              </w:rPr>
              <w:t xml:space="preserve"> рассольный сыр из коровьего молока, от белого до светло-желтого цвета, различающийся по размеру и форме. 20+ % жирности. ГОСТ 7616-85 или аналогичный. Безопасность и маркировка по данным Правительства РА 2006г. «Технический регламент требований к молоку, молочной продукции и их производству», утвержденный решением N 1925 от 21 </w:t>
            </w:r>
            <w:r w:rsidRPr="00CA3097">
              <w:rPr>
                <w:rFonts w:ascii="GHEA Grapalat" w:hAnsi="GHEA Grapalat" w:cs="Calibri"/>
                <w:sz w:val="20"/>
                <w:szCs w:val="20"/>
              </w:rPr>
              <w:lastRenderedPageBreak/>
              <w:t>декабря и статьей 8 Закона РА «О безопасности пищевых продуктов».</w:t>
            </w:r>
          </w:p>
        </w:tc>
        <w:tc>
          <w:tcPr>
            <w:tcW w:w="1161" w:type="dxa"/>
            <w:vAlign w:val="center"/>
          </w:tcPr>
          <w:p w:rsidR="00CA3097" w:rsidRPr="00CA3097" w:rsidRDefault="00CA3097" w:rsidP="00CA3097">
            <w:pPr>
              <w:jc w:val="center"/>
              <w:rPr>
                <w:rFonts w:ascii="GHEA Grapalat" w:hAnsi="GHEA Grapalat" w:cs="Arial"/>
                <w:sz w:val="20"/>
                <w:szCs w:val="20"/>
              </w:rPr>
            </w:pPr>
            <w:r w:rsidRPr="00CA3097">
              <w:rPr>
                <w:rFonts w:ascii="GHEA Grapalat" w:hAnsi="GHEA Grapalat" w:cs="Arial"/>
                <w:sz w:val="20"/>
                <w:szCs w:val="20"/>
              </w:rPr>
              <w:lastRenderedPageBreak/>
              <w:t>кг</w:t>
            </w:r>
          </w:p>
        </w:tc>
        <w:tc>
          <w:tcPr>
            <w:tcW w:w="783" w:type="dxa"/>
            <w:tcBorders>
              <w:top w:val="nil"/>
              <w:left w:val="single" w:sz="4" w:space="0" w:color="auto"/>
              <w:bottom w:val="single" w:sz="4" w:space="0" w:color="auto"/>
              <w:right w:val="single" w:sz="4" w:space="0" w:color="auto"/>
            </w:tcBorders>
            <w:shd w:val="clear" w:color="auto" w:fill="auto"/>
            <w:vAlign w:val="center"/>
          </w:tcPr>
          <w:p w:rsidR="00CA3097" w:rsidRPr="00CA3097" w:rsidRDefault="00CA3097" w:rsidP="00CA3097">
            <w:pPr>
              <w:rPr>
                <w:rFonts w:ascii="Sylfaen" w:hAnsi="Sylfaen" w:cs="Calibri"/>
                <w:sz w:val="20"/>
                <w:szCs w:val="20"/>
              </w:rPr>
            </w:pPr>
          </w:p>
        </w:tc>
        <w:tc>
          <w:tcPr>
            <w:tcW w:w="1060" w:type="dxa"/>
            <w:tcBorders>
              <w:top w:val="nil"/>
              <w:left w:val="nil"/>
              <w:bottom w:val="single" w:sz="4" w:space="0" w:color="auto"/>
              <w:right w:val="single" w:sz="4" w:space="0" w:color="auto"/>
            </w:tcBorders>
            <w:shd w:val="clear" w:color="auto" w:fill="auto"/>
            <w:vAlign w:val="bottom"/>
          </w:tcPr>
          <w:p w:rsidR="00CA3097" w:rsidRPr="00CA3097" w:rsidRDefault="00CA3097" w:rsidP="00CA3097">
            <w:pPr>
              <w:jc w:val="center"/>
              <w:rPr>
                <w:rFonts w:ascii="Sylfaen" w:hAnsi="Sylfaen" w:cs="Calibri"/>
                <w:color w:val="000000"/>
                <w:sz w:val="20"/>
                <w:szCs w:val="20"/>
                <w:lang w:val="hy-AM"/>
              </w:rPr>
            </w:pPr>
          </w:p>
        </w:tc>
        <w:tc>
          <w:tcPr>
            <w:tcW w:w="777" w:type="dxa"/>
            <w:tcBorders>
              <w:top w:val="nil"/>
              <w:left w:val="nil"/>
              <w:bottom w:val="single" w:sz="4" w:space="0" w:color="auto"/>
              <w:right w:val="single" w:sz="4" w:space="0" w:color="auto"/>
            </w:tcBorders>
            <w:shd w:val="clear" w:color="auto" w:fill="auto"/>
            <w:vAlign w:val="bottom"/>
          </w:tcPr>
          <w:p w:rsidR="00CA3097" w:rsidRPr="00CA3097" w:rsidRDefault="00CA3097" w:rsidP="00CA3097">
            <w:pPr>
              <w:jc w:val="center"/>
              <w:rPr>
                <w:rFonts w:ascii="GHEA Grapalat" w:hAnsi="GHEA Grapalat"/>
                <w:sz w:val="20"/>
                <w:szCs w:val="20"/>
              </w:rPr>
            </w:pPr>
            <w:r w:rsidRPr="00CA3097">
              <w:rPr>
                <w:rFonts w:ascii="Calibri" w:hAnsi="Calibri"/>
                <w:color w:val="000000"/>
                <w:sz w:val="20"/>
                <w:szCs w:val="20"/>
              </w:rPr>
              <w:t>100</w:t>
            </w:r>
          </w:p>
        </w:tc>
        <w:tc>
          <w:tcPr>
            <w:tcW w:w="1322" w:type="dxa"/>
          </w:tcPr>
          <w:p w:rsidR="00CA3097" w:rsidRPr="00CA3097" w:rsidRDefault="00CA3097" w:rsidP="00CA3097">
            <w:pPr>
              <w:rPr>
                <w:sz w:val="20"/>
                <w:szCs w:val="20"/>
              </w:rPr>
            </w:pPr>
            <w:proofErr w:type="spellStart"/>
            <w:proofErr w:type="gramStart"/>
            <w:r w:rsidRPr="00CA3097">
              <w:rPr>
                <w:rFonts w:ascii="GHEA Grapalat" w:hAnsi="GHEA Grapalat"/>
                <w:sz w:val="20"/>
                <w:szCs w:val="20"/>
              </w:rPr>
              <w:t>г.Даштакар</w:t>
            </w:r>
            <w:proofErr w:type="spellEnd"/>
            <w:r w:rsidRPr="00CA3097">
              <w:rPr>
                <w:rFonts w:ascii="GHEA Grapalat" w:hAnsi="GHEA Grapalat"/>
                <w:sz w:val="20"/>
                <w:szCs w:val="20"/>
              </w:rPr>
              <w:t xml:space="preserve">  ,</w:t>
            </w:r>
            <w:proofErr w:type="gramEnd"/>
            <w:r w:rsidRPr="00CA3097">
              <w:rPr>
                <w:rFonts w:ascii="GHEA Grapalat" w:hAnsi="GHEA Grapalat"/>
                <w:sz w:val="20"/>
                <w:szCs w:val="20"/>
              </w:rPr>
              <w:t xml:space="preserve"> в </w:t>
            </w:r>
            <w:proofErr w:type="spellStart"/>
            <w:r w:rsidRPr="00CA3097">
              <w:rPr>
                <w:rFonts w:ascii="GHEA Grapalat" w:hAnsi="GHEA Grapalat"/>
                <w:sz w:val="20"/>
                <w:szCs w:val="20"/>
              </w:rPr>
              <w:t>at</w:t>
            </w:r>
            <w:proofErr w:type="spellEnd"/>
            <w:r w:rsidRPr="00CA3097">
              <w:rPr>
                <w:rFonts w:ascii="GHEA Grapalat" w:hAnsi="GHEA Grapalat"/>
                <w:sz w:val="20"/>
                <w:szCs w:val="20"/>
              </w:rPr>
              <w:t xml:space="preserve"> 4-rd p. /2 /1</w:t>
            </w:r>
          </w:p>
        </w:tc>
        <w:tc>
          <w:tcPr>
            <w:tcW w:w="1276" w:type="dxa"/>
            <w:vAlign w:val="center"/>
          </w:tcPr>
          <w:p w:rsidR="00CA3097" w:rsidRPr="00CA3097" w:rsidRDefault="00CA3097" w:rsidP="00CA3097">
            <w:pPr>
              <w:jc w:val="center"/>
              <w:rPr>
                <w:rFonts w:ascii="GHEA Grapalat" w:hAnsi="GHEA Grapalat" w:cs="Calibri"/>
                <w:sz w:val="20"/>
                <w:szCs w:val="20"/>
                <w:lang w:val="hy-AM"/>
              </w:rPr>
            </w:pPr>
            <w:r w:rsidRPr="00CA3097">
              <w:rPr>
                <w:rFonts w:ascii="GHEA Grapalat" w:hAnsi="GHEA Grapalat" w:cs="Calibri"/>
                <w:sz w:val="20"/>
                <w:szCs w:val="20"/>
                <w:lang w:val="hy-AM"/>
              </w:rPr>
              <w:t>По порядку</w:t>
            </w:r>
          </w:p>
        </w:tc>
        <w:tc>
          <w:tcPr>
            <w:tcW w:w="992" w:type="dxa"/>
            <w:vAlign w:val="center"/>
          </w:tcPr>
          <w:p w:rsidR="00CA3097" w:rsidRPr="00CA3097" w:rsidRDefault="00CA3097" w:rsidP="00CA3097">
            <w:pPr>
              <w:rPr>
                <w:rFonts w:ascii="GHEA Grapalat" w:hAnsi="GHEA Grapalat"/>
                <w:sz w:val="20"/>
                <w:szCs w:val="20"/>
                <w:lang w:val="hy-AM"/>
              </w:rPr>
            </w:pPr>
            <w:r w:rsidRPr="00CA3097">
              <w:rPr>
                <w:rFonts w:ascii="GHEA Grapalat" w:hAnsi="GHEA Grapalat" w:cs="Sylfaen"/>
                <w:sz w:val="20"/>
                <w:szCs w:val="20"/>
                <w:lang w:val="hy-AM"/>
              </w:rPr>
              <w:t>С даты вступления договора в силу до 30.12.202</w:t>
            </w:r>
            <w:r w:rsidRPr="00CA3097">
              <w:rPr>
                <w:rFonts w:ascii="GHEA Grapalat" w:hAnsi="GHEA Grapalat" w:cs="Sylfaen"/>
                <w:sz w:val="20"/>
                <w:szCs w:val="20"/>
              </w:rPr>
              <w:t>6</w:t>
            </w:r>
            <w:r w:rsidRPr="00CA3097">
              <w:rPr>
                <w:rFonts w:ascii="GHEA Grapalat" w:hAnsi="GHEA Grapalat" w:cs="Sylfaen"/>
                <w:sz w:val="20"/>
                <w:szCs w:val="20"/>
                <w:lang w:val="hy-AM"/>
              </w:rPr>
              <w:t xml:space="preserve"> г.</w:t>
            </w:r>
          </w:p>
        </w:tc>
      </w:tr>
      <w:tr w:rsidR="00CA3097" w:rsidRPr="005C1660" w:rsidTr="00995DB7">
        <w:trPr>
          <w:trHeight w:val="246"/>
        </w:trPr>
        <w:tc>
          <w:tcPr>
            <w:tcW w:w="704" w:type="dxa"/>
            <w:vAlign w:val="bottom"/>
          </w:tcPr>
          <w:p w:rsidR="00CA3097" w:rsidRPr="00CA3097" w:rsidRDefault="00CA3097" w:rsidP="00CA3097">
            <w:pPr>
              <w:jc w:val="right"/>
              <w:rPr>
                <w:rFonts w:ascii="Arial Armenian" w:hAnsi="Arial Armenian" w:cs="Calibri"/>
                <w:color w:val="000000"/>
                <w:sz w:val="20"/>
                <w:szCs w:val="20"/>
                <w:lang w:val="en-US"/>
              </w:rPr>
            </w:pPr>
            <w:r w:rsidRPr="00CA3097">
              <w:rPr>
                <w:rFonts w:ascii="Arial Armenian" w:hAnsi="Arial Armenian" w:cs="Calibri"/>
                <w:color w:val="000000"/>
                <w:sz w:val="20"/>
                <w:szCs w:val="20"/>
                <w:lang w:val="en-US"/>
              </w:rPr>
              <w:t>21</w:t>
            </w:r>
          </w:p>
        </w:tc>
        <w:tc>
          <w:tcPr>
            <w:tcW w:w="1559" w:type="dxa"/>
            <w:vAlign w:val="center"/>
          </w:tcPr>
          <w:p w:rsidR="00CA3097" w:rsidRPr="00CA3097" w:rsidRDefault="00CA3097" w:rsidP="00CA3097">
            <w:pPr>
              <w:jc w:val="center"/>
              <w:rPr>
                <w:rFonts w:ascii="GHEA Grapalat" w:hAnsi="GHEA Grapalat" w:cs="Calibri"/>
                <w:sz w:val="20"/>
                <w:szCs w:val="20"/>
              </w:rPr>
            </w:pPr>
            <w:r w:rsidRPr="00CA3097">
              <w:rPr>
                <w:rFonts w:ascii="GHEA Grapalat" w:hAnsi="GHEA Grapalat" w:cs="Calibri"/>
                <w:sz w:val="20"/>
                <w:szCs w:val="20"/>
              </w:rPr>
              <w:t>Молоко</w:t>
            </w:r>
          </w:p>
        </w:tc>
        <w:tc>
          <w:tcPr>
            <w:tcW w:w="1134" w:type="dxa"/>
            <w:vAlign w:val="center"/>
          </w:tcPr>
          <w:p w:rsidR="00CA3097" w:rsidRPr="00CA3097" w:rsidRDefault="00CA3097" w:rsidP="00CA3097">
            <w:pPr>
              <w:jc w:val="center"/>
              <w:rPr>
                <w:rFonts w:ascii="GHEA Grapalat" w:hAnsi="GHEA Grapalat"/>
                <w:sz w:val="20"/>
                <w:szCs w:val="20"/>
              </w:rPr>
            </w:pPr>
            <w:r w:rsidRPr="00CA3097">
              <w:rPr>
                <w:rFonts w:ascii="Sylfaen" w:hAnsi="Sylfaen"/>
                <w:sz w:val="20"/>
                <w:szCs w:val="20"/>
              </w:rPr>
              <w:t>РА или эквивалент</w:t>
            </w:r>
          </w:p>
        </w:tc>
        <w:tc>
          <w:tcPr>
            <w:tcW w:w="5387" w:type="dxa"/>
            <w:vAlign w:val="center"/>
          </w:tcPr>
          <w:p w:rsidR="00CA3097" w:rsidRPr="00CA3097" w:rsidRDefault="00CA3097" w:rsidP="00CA3097">
            <w:pPr>
              <w:jc w:val="center"/>
              <w:rPr>
                <w:rFonts w:ascii="GHEA Grapalat" w:hAnsi="GHEA Grapalat" w:cs="Calibri"/>
                <w:sz w:val="20"/>
                <w:szCs w:val="20"/>
              </w:rPr>
            </w:pPr>
            <w:r w:rsidRPr="00CA3097">
              <w:rPr>
                <w:rFonts w:ascii="GHEA Grapalat" w:hAnsi="GHEA Grapalat" w:cs="Calibri"/>
                <w:sz w:val="20"/>
                <w:szCs w:val="20"/>
              </w:rPr>
              <w:t xml:space="preserve">В бумажной таре, без содержания растительного масла, молоко коровье пастеризованное жирностью 3,2%, кислотность: 16-210Т, ГОСТ 13277-79. Безопасность и маркировка: Санитарно-эпидемиологические правила и нормы N 2-III-4,9-01-2003 (РД Сан </w:t>
            </w:r>
            <w:proofErr w:type="spellStart"/>
            <w:r w:rsidRPr="00CA3097">
              <w:rPr>
                <w:rFonts w:ascii="GHEA Grapalat" w:hAnsi="GHEA Grapalat" w:cs="Calibri"/>
                <w:sz w:val="20"/>
                <w:szCs w:val="20"/>
              </w:rPr>
              <w:t>Пин</w:t>
            </w:r>
            <w:proofErr w:type="spellEnd"/>
            <w:r w:rsidRPr="00CA3097">
              <w:rPr>
                <w:rFonts w:ascii="GHEA Grapalat" w:hAnsi="GHEA Grapalat" w:cs="Calibri"/>
                <w:sz w:val="20"/>
                <w:szCs w:val="20"/>
              </w:rPr>
              <w:t xml:space="preserve"> 2,3,2-1078-01) и статья 8 Закона РА "О безопасности пищевых продуктов"</w:t>
            </w:r>
            <w:proofErr w:type="gramStart"/>
            <w:r w:rsidRPr="00CA3097">
              <w:rPr>
                <w:rFonts w:ascii="GHEA Grapalat" w:hAnsi="GHEA Grapalat" w:cs="Calibri"/>
                <w:sz w:val="20"/>
                <w:szCs w:val="20"/>
              </w:rPr>
              <w:t>. .</w:t>
            </w:r>
            <w:proofErr w:type="gramEnd"/>
          </w:p>
        </w:tc>
        <w:tc>
          <w:tcPr>
            <w:tcW w:w="1161" w:type="dxa"/>
            <w:vAlign w:val="center"/>
          </w:tcPr>
          <w:p w:rsidR="00CA3097" w:rsidRPr="00CA3097" w:rsidRDefault="00CA3097" w:rsidP="00CA3097">
            <w:pPr>
              <w:jc w:val="center"/>
              <w:rPr>
                <w:rFonts w:ascii="GHEA Grapalat" w:hAnsi="GHEA Grapalat" w:cs="Arial"/>
                <w:sz w:val="20"/>
                <w:szCs w:val="20"/>
              </w:rPr>
            </w:pPr>
            <w:r w:rsidRPr="00CA3097">
              <w:rPr>
                <w:rFonts w:ascii="GHEA Grapalat" w:hAnsi="GHEA Grapalat" w:cs="Arial"/>
                <w:sz w:val="20"/>
                <w:szCs w:val="20"/>
              </w:rPr>
              <w:t>л:</w:t>
            </w:r>
          </w:p>
        </w:tc>
        <w:tc>
          <w:tcPr>
            <w:tcW w:w="783" w:type="dxa"/>
            <w:tcBorders>
              <w:top w:val="nil"/>
              <w:left w:val="single" w:sz="4" w:space="0" w:color="auto"/>
              <w:bottom w:val="single" w:sz="4" w:space="0" w:color="auto"/>
              <w:right w:val="single" w:sz="4" w:space="0" w:color="auto"/>
            </w:tcBorders>
            <w:shd w:val="clear" w:color="auto" w:fill="auto"/>
            <w:vAlign w:val="center"/>
          </w:tcPr>
          <w:p w:rsidR="00CA3097" w:rsidRPr="00CA3097" w:rsidRDefault="00CA3097" w:rsidP="00CA3097">
            <w:pPr>
              <w:rPr>
                <w:rFonts w:ascii="Sylfaen" w:hAnsi="Sylfaen" w:cs="Calibri"/>
                <w:sz w:val="20"/>
                <w:szCs w:val="20"/>
              </w:rPr>
            </w:pPr>
          </w:p>
        </w:tc>
        <w:tc>
          <w:tcPr>
            <w:tcW w:w="1060" w:type="dxa"/>
            <w:tcBorders>
              <w:top w:val="nil"/>
              <w:left w:val="nil"/>
              <w:bottom w:val="single" w:sz="4" w:space="0" w:color="auto"/>
              <w:right w:val="single" w:sz="4" w:space="0" w:color="auto"/>
            </w:tcBorders>
            <w:shd w:val="clear" w:color="auto" w:fill="auto"/>
            <w:vAlign w:val="bottom"/>
          </w:tcPr>
          <w:p w:rsidR="00CA3097" w:rsidRPr="00CA3097" w:rsidRDefault="00CA3097" w:rsidP="00CA3097">
            <w:pPr>
              <w:rPr>
                <w:rFonts w:ascii="Sylfaen" w:hAnsi="Sylfaen" w:cs="Calibri"/>
                <w:color w:val="000000"/>
                <w:sz w:val="20"/>
                <w:szCs w:val="20"/>
                <w:lang w:val="hy-AM"/>
              </w:rPr>
            </w:pPr>
          </w:p>
        </w:tc>
        <w:tc>
          <w:tcPr>
            <w:tcW w:w="777" w:type="dxa"/>
            <w:tcBorders>
              <w:top w:val="nil"/>
              <w:left w:val="nil"/>
              <w:bottom w:val="single" w:sz="4" w:space="0" w:color="auto"/>
              <w:right w:val="single" w:sz="4" w:space="0" w:color="auto"/>
            </w:tcBorders>
            <w:shd w:val="clear" w:color="auto" w:fill="auto"/>
            <w:vAlign w:val="bottom"/>
          </w:tcPr>
          <w:p w:rsidR="00CA3097" w:rsidRPr="00CA3097" w:rsidRDefault="00CA3097" w:rsidP="00CA3097">
            <w:pPr>
              <w:jc w:val="center"/>
              <w:rPr>
                <w:rFonts w:ascii="GHEA Grapalat" w:hAnsi="GHEA Grapalat"/>
                <w:sz w:val="20"/>
                <w:szCs w:val="20"/>
              </w:rPr>
            </w:pPr>
            <w:r w:rsidRPr="00CA3097">
              <w:rPr>
                <w:rFonts w:ascii="Calibri" w:hAnsi="Calibri"/>
                <w:color w:val="000000"/>
                <w:sz w:val="20"/>
                <w:szCs w:val="20"/>
              </w:rPr>
              <w:t>200</w:t>
            </w:r>
          </w:p>
        </w:tc>
        <w:tc>
          <w:tcPr>
            <w:tcW w:w="1322" w:type="dxa"/>
          </w:tcPr>
          <w:p w:rsidR="00CA3097" w:rsidRPr="00CA3097" w:rsidRDefault="00CA3097" w:rsidP="00CA3097">
            <w:pPr>
              <w:rPr>
                <w:sz w:val="20"/>
                <w:szCs w:val="20"/>
              </w:rPr>
            </w:pPr>
            <w:proofErr w:type="spellStart"/>
            <w:proofErr w:type="gramStart"/>
            <w:r w:rsidRPr="00CA3097">
              <w:rPr>
                <w:rFonts w:ascii="GHEA Grapalat" w:hAnsi="GHEA Grapalat"/>
                <w:sz w:val="20"/>
                <w:szCs w:val="20"/>
              </w:rPr>
              <w:t>г.Даштакар</w:t>
            </w:r>
            <w:proofErr w:type="spellEnd"/>
            <w:r w:rsidRPr="00CA3097">
              <w:rPr>
                <w:rFonts w:ascii="GHEA Grapalat" w:hAnsi="GHEA Grapalat"/>
                <w:sz w:val="20"/>
                <w:szCs w:val="20"/>
              </w:rPr>
              <w:t xml:space="preserve">  ,</w:t>
            </w:r>
            <w:proofErr w:type="gramEnd"/>
            <w:r w:rsidRPr="00CA3097">
              <w:rPr>
                <w:rFonts w:ascii="GHEA Grapalat" w:hAnsi="GHEA Grapalat"/>
                <w:sz w:val="20"/>
                <w:szCs w:val="20"/>
              </w:rPr>
              <w:t xml:space="preserve"> в </w:t>
            </w:r>
            <w:proofErr w:type="spellStart"/>
            <w:r w:rsidRPr="00CA3097">
              <w:rPr>
                <w:rFonts w:ascii="GHEA Grapalat" w:hAnsi="GHEA Grapalat"/>
                <w:sz w:val="20"/>
                <w:szCs w:val="20"/>
              </w:rPr>
              <w:t>at</w:t>
            </w:r>
            <w:proofErr w:type="spellEnd"/>
            <w:r w:rsidRPr="00CA3097">
              <w:rPr>
                <w:rFonts w:ascii="GHEA Grapalat" w:hAnsi="GHEA Grapalat"/>
                <w:sz w:val="20"/>
                <w:szCs w:val="20"/>
              </w:rPr>
              <w:t xml:space="preserve"> 4-rd p. /2 /1</w:t>
            </w:r>
          </w:p>
        </w:tc>
        <w:tc>
          <w:tcPr>
            <w:tcW w:w="1276" w:type="dxa"/>
            <w:vAlign w:val="center"/>
          </w:tcPr>
          <w:p w:rsidR="00CA3097" w:rsidRPr="00CA3097" w:rsidRDefault="00CA3097" w:rsidP="00CA3097">
            <w:pPr>
              <w:jc w:val="center"/>
              <w:rPr>
                <w:rFonts w:ascii="GHEA Grapalat" w:hAnsi="GHEA Grapalat" w:cs="Calibri"/>
                <w:sz w:val="20"/>
                <w:szCs w:val="20"/>
                <w:lang w:val="hy-AM"/>
              </w:rPr>
            </w:pPr>
            <w:r w:rsidRPr="00CA3097">
              <w:rPr>
                <w:rFonts w:ascii="GHEA Grapalat" w:hAnsi="GHEA Grapalat" w:cs="Calibri"/>
                <w:sz w:val="20"/>
                <w:szCs w:val="20"/>
                <w:lang w:val="hy-AM"/>
              </w:rPr>
              <w:t>По порядку</w:t>
            </w:r>
          </w:p>
        </w:tc>
        <w:tc>
          <w:tcPr>
            <w:tcW w:w="992" w:type="dxa"/>
            <w:vAlign w:val="center"/>
          </w:tcPr>
          <w:p w:rsidR="00CA3097" w:rsidRPr="00CA3097" w:rsidRDefault="00CA3097" w:rsidP="00CA3097">
            <w:pPr>
              <w:rPr>
                <w:rFonts w:ascii="GHEA Grapalat" w:hAnsi="GHEA Grapalat"/>
                <w:sz w:val="20"/>
                <w:szCs w:val="20"/>
                <w:lang w:val="hy-AM"/>
              </w:rPr>
            </w:pPr>
            <w:r w:rsidRPr="00CA3097">
              <w:rPr>
                <w:rFonts w:ascii="GHEA Grapalat" w:hAnsi="GHEA Grapalat" w:cs="Sylfaen"/>
                <w:sz w:val="20"/>
                <w:szCs w:val="20"/>
                <w:lang w:val="hy-AM"/>
              </w:rPr>
              <w:t>С даты вступления договора в силу до 30.12.202</w:t>
            </w:r>
            <w:r w:rsidRPr="00CA3097">
              <w:rPr>
                <w:rFonts w:ascii="GHEA Grapalat" w:hAnsi="GHEA Grapalat" w:cs="Sylfaen"/>
                <w:sz w:val="20"/>
                <w:szCs w:val="20"/>
              </w:rPr>
              <w:t>6</w:t>
            </w:r>
            <w:r w:rsidRPr="00CA3097">
              <w:rPr>
                <w:rFonts w:ascii="GHEA Grapalat" w:hAnsi="GHEA Grapalat" w:cs="Sylfaen"/>
                <w:sz w:val="20"/>
                <w:szCs w:val="20"/>
                <w:lang w:val="hy-AM"/>
              </w:rPr>
              <w:t xml:space="preserve"> г.</w:t>
            </w:r>
          </w:p>
        </w:tc>
      </w:tr>
      <w:tr w:rsidR="00CA3097" w:rsidRPr="005C1660" w:rsidTr="00995DB7">
        <w:trPr>
          <w:trHeight w:val="246"/>
        </w:trPr>
        <w:tc>
          <w:tcPr>
            <w:tcW w:w="704" w:type="dxa"/>
            <w:vAlign w:val="bottom"/>
          </w:tcPr>
          <w:p w:rsidR="00CA3097" w:rsidRPr="00CA3097" w:rsidRDefault="00CA3097" w:rsidP="00CA3097">
            <w:pPr>
              <w:jc w:val="right"/>
              <w:rPr>
                <w:rFonts w:ascii="Arial Armenian" w:hAnsi="Arial Armenian" w:cs="Calibri"/>
                <w:color w:val="000000"/>
                <w:sz w:val="20"/>
                <w:szCs w:val="20"/>
                <w:lang w:val="en-US"/>
              </w:rPr>
            </w:pPr>
            <w:r w:rsidRPr="00CA3097">
              <w:rPr>
                <w:rFonts w:ascii="Arial Armenian" w:hAnsi="Arial Armenian" w:cs="Calibri"/>
                <w:color w:val="000000"/>
                <w:sz w:val="20"/>
                <w:szCs w:val="20"/>
                <w:lang w:val="en-US"/>
              </w:rPr>
              <w:t>22</w:t>
            </w:r>
          </w:p>
        </w:tc>
        <w:tc>
          <w:tcPr>
            <w:tcW w:w="1559" w:type="dxa"/>
            <w:vAlign w:val="center"/>
          </w:tcPr>
          <w:p w:rsidR="00CA3097" w:rsidRPr="00CA3097" w:rsidRDefault="00CA3097" w:rsidP="00CA3097">
            <w:pPr>
              <w:jc w:val="center"/>
              <w:rPr>
                <w:rFonts w:ascii="GHEA Grapalat" w:hAnsi="GHEA Grapalat" w:cs="Calibri"/>
                <w:sz w:val="20"/>
                <w:szCs w:val="20"/>
              </w:rPr>
            </w:pPr>
            <w:r w:rsidRPr="00CA3097">
              <w:rPr>
                <w:rFonts w:ascii="GHEA Grapalat" w:hAnsi="GHEA Grapalat" w:cs="Calibri"/>
                <w:sz w:val="20"/>
                <w:szCs w:val="20"/>
              </w:rPr>
              <w:t>Йогурт</w:t>
            </w:r>
          </w:p>
        </w:tc>
        <w:tc>
          <w:tcPr>
            <w:tcW w:w="1134" w:type="dxa"/>
            <w:vAlign w:val="center"/>
          </w:tcPr>
          <w:p w:rsidR="00CA3097" w:rsidRPr="00CA3097" w:rsidRDefault="00CA3097" w:rsidP="00CA3097">
            <w:pPr>
              <w:jc w:val="center"/>
              <w:rPr>
                <w:rFonts w:ascii="GHEA Grapalat" w:hAnsi="GHEA Grapalat"/>
                <w:sz w:val="20"/>
                <w:szCs w:val="20"/>
              </w:rPr>
            </w:pPr>
            <w:r w:rsidRPr="00CA3097">
              <w:rPr>
                <w:rFonts w:ascii="Sylfaen" w:hAnsi="Sylfaen"/>
                <w:sz w:val="20"/>
                <w:szCs w:val="20"/>
              </w:rPr>
              <w:t>РА или эквивалент</w:t>
            </w:r>
          </w:p>
        </w:tc>
        <w:tc>
          <w:tcPr>
            <w:tcW w:w="5387" w:type="dxa"/>
            <w:vAlign w:val="center"/>
          </w:tcPr>
          <w:p w:rsidR="00CA3097" w:rsidRPr="00CA3097" w:rsidRDefault="00CA3097" w:rsidP="00CA3097">
            <w:pPr>
              <w:jc w:val="center"/>
              <w:rPr>
                <w:rFonts w:ascii="GHEA Grapalat" w:hAnsi="GHEA Grapalat" w:cs="Calibri"/>
                <w:sz w:val="20"/>
                <w:szCs w:val="20"/>
              </w:rPr>
            </w:pPr>
            <w:r w:rsidRPr="00CA3097">
              <w:rPr>
                <w:rFonts w:ascii="GHEA Grapalat" w:hAnsi="GHEA Grapalat"/>
                <w:sz w:val="20"/>
                <w:szCs w:val="20"/>
                <w:lang w:val="hy-AM"/>
              </w:rPr>
              <w:t>Из свежего коровьего молока жирностью не менее 3%,</w:t>
            </w:r>
            <w:r w:rsidRPr="00CA3097">
              <w:rPr>
                <w:rFonts w:ascii="GHEA Grapalat" w:hAnsi="GHEA Grapalat" w:cs="Calibri"/>
                <w:sz w:val="20"/>
                <w:szCs w:val="20"/>
                <w:lang w:val="hy-AM"/>
              </w:rPr>
              <w:t>без содержания растительного масла</w:t>
            </w:r>
            <w:r w:rsidRPr="00CA3097">
              <w:rPr>
                <w:rFonts w:ascii="GHEA Grapalat" w:hAnsi="GHEA Grapalat"/>
                <w:sz w:val="20"/>
                <w:szCs w:val="20"/>
                <w:lang w:val="hy-AM"/>
              </w:rPr>
              <w:t>кислотность 65-1000Т, безопасность и маркировка по данным правительства РА 2006г. Статья 9 «Технического регламента требований к молоку, молочной продукции и их производству» и Закон РА «О безопасности пищевых продуктов», утвержденных Постановлением № 1925 от 21 декабря.</w:t>
            </w:r>
          </w:p>
        </w:tc>
        <w:tc>
          <w:tcPr>
            <w:tcW w:w="1161" w:type="dxa"/>
            <w:vAlign w:val="center"/>
          </w:tcPr>
          <w:p w:rsidR="00CA3097" w:rsidRPr="00CA3097" w:rsidRDefault="00CA3097" w:rsidP="00CA3097">
            <w:pPr>
              <w:jc w:val="center"/>
              <w:rPr>
                <w:rFonts w:ascii="GHEA Grapalat" w:hAnsi="GHEA Grapalat" w:cs="Arial"/>
                <w:sz w:val="20"/>
                <w:szCs w:val="20"/>
              </w:rPr>
            </w:pPr>
            <w:r w:rsidRPr="00CA3097">
              <w:rPr>
                <w:rFonts w:ascii="GHEA Grapalat" w:hAnsi="GHEA Grapalat" w:cs="Arial"/>
                <w:sz w:val="20"/>
                <w:szCs w:val="20"/>
              </w:rPr>
              <w:t>кг</w:t>
            </w:r>
          </w:p>
        </w:tc>
        <w:tc>
          <w:tcPr>
            <w:tcW w:w="783" w:type="dxa"/>
            <w:tcBorders>
              <w:top w:val="nil"/>
              <w:left w:val="single" w:sz="4" w:space="0" w:color="auto"/>
              <w:bottom w:val="single" w:sz="4" w:space="0" w:color="auto"/>
              <w:right w:val="single" w:sz="4" w:space="0" w:color="auto"/>
            </w:tcBorders>
            <w:shd w:val="clear" w:color="auto" w:fill="auto"/>
            <w:vAlign w:val="center"/>
          </w:tcPr>
          <w:p w:rsidR="00CA3097" w:rsidRPr="00CA3097" w:rsidRDefault="00CA3097" w:rsidP="00CA3097">
            <w:pPr>
              <w:rPr>
                <w:rFonts w:ascii="Sylfaen" w:hAnsi="Sylfaen" w:cs="Calibri"/>
                <w:sz w:val="20"/>
                <w:szCs w:val="20"/>
              </w:rPr>
            </w:pPr>
          </w:p>
        </w:tc>
        <w:tc>
          <w:tcPr>
            <w:tcW w:w="1060" w:type="dxa"/>
            <w:tcBorders>
              <w:top w:val="nil"/>
              <w:left w:val="nil"/>
              <w:bottom w:val="single" w:sz="4" w:space="0" w:color="auto"/>
              <w:right w:val="single" w:sz="4" w:space="0" w:color="auto"/>
            </w:tcBorders>
            <w:shd w:val="clear" w:color="auto" w:fill="auto"/>
            <w:vAlign w:val="bottom"/>
          </w:tcPr>
          <w:p w:rsidR="00CA3097" w:rsidRPr="00CA3097" w:rsidRDefault="00CA3097" w:rsidP="00CA3097">
            <w:pPr>
              <w:rPr>
                <w:rFonts w:ascii="Sylfaen" w:hAnsi="Sylfaen" w:cs="Calibri"/>
                <w:color w:val="000000"/>
                <w:sz w:val="20"/>
                <w:szCs w:val="20"/>
                <w:lang w:val="hy-AM"/>
              </w:rPr>
            </w:pPr>
          </w:p>
        </w:tc>
        <w:tc>
          <w:tcPr>
            <w:tcW w:w="777" w:type="dxa"/>
            <w:tcBorders>
              <w:top w:val="nil"/>
              <w:left w:val="nil"/>
              <w:bottom w:val="single" w:sz="4" w:space="0" w:color="auto"/>
              <w:right w:val="single" w:sz="4" w:space="0" w:color="auto"/>
            </w:tcBorders>
            <w:shd w:val="clear" w:color="auto" w:fill="auto"/>
            <w:vAlign w:val="bottom"/>
          </w:tcPr>
          <w:p w:rsidR="00CA3097" w:rsidRPr="00CA3097" w:rsidRDefault="00CA3097" w:rsidP="00CA3097">
            <w:pPr>
              <w:jc w:val="center"/>
              <w:rPr>
                <w:rFonts w:ascii="GHEA Grapalat" w:hAnsi="GHEA Grapalat"/>
                <w:sz w:val="20"/>
                <w:szCs w:val="20"/>
              </w:rPr>
            </w:pPr>
            <w:r w:rsidRPr="00CA3097">
              <w:rPr>
                <w:rFonts w:ascii="Calibri" w:hAnsi="Calibri"/>
                <w:color w:val="000000"/>
                <w:sz w:val="20"/>
                <w:szCs w:val="20"/>
              </w:rPr>
              <w:t>990</w:t>
            </w:r>
          </w:p>
        </w:tc>
        <w:tc>
          <w:tcPr>
            <w:tcW w:w="1322" w:type="dxa"/>
          </w:tcPr>
          <w:p w:rsidR="00CA3097" w:rsidRPr="00CA3097" w:rsidRDefault="00CA3097" w:rsidP="00CA3097">
            <w:pPr>
              <w:rPr>
                <w:sz w:val="20"/>
                <w:szCs w:val="20"/>
              </w:rPr>
            </w:pPr>
            <w:proofErr w:type="spellStart"/>
            <w:proofErr w:type="gramStart"/>
            <w:r w:rsidRPr="00CA3097">
              <w:rPr>
                <w:rFonts w:ascii="GHEA Grapalat" w:hAnsi="GHEA Grapalat"/>
                <w:sz w:val="20"/>
                <w:szCs w:val="20"/>
              </w:rPr>
              <w:t>г.Даштакар</w:t>
            </w:r>
            <w:proofErr w:type="spellEnd"/>
            <w:r w:rsidRPr="00CA3097">
              <w:rPr>
                <w:rFonts w:ascii="GHEA Grapalat" w:hAnsi="GHEA Grapalat"/>
                <w:sz w:val="20"/>
                <w:szCs w:val="20"/>
              </w:rPr>
              <w:t xml:space="preserve">  ,</w:t>
            </w:r>
            <w:proofErr w:type="gramEnd"/>
            <w:r w:rsidRPr="00CA3097">
              <w:rPr>
                <w:rFonts w:ascii="GHEA Grapalat" w:hAnsi="GHEA Grapalat"/>
                <w:sz w:val="20"/>
                <w:szCs w:val="20"/>
              </w:rPr>
              <w:t xml:space="preserve"> в </w:t>
            </w:r>
            <w:proofErr w:type="spellStart"/>
            <w:r w:rsidRPr="00CA3097">
              <w:rPr>
                <w:rFonts w:ascii="GHEA Grapalat" w:hAnsi="GHEA Grapalat"/>
                <w:sz w:val="20"/>
                <w:szCs w:val="20"/>
              </w:rPr>
              <w:t>at</w:t>
            </w:r>
            <w:proofErr w:type="spellEnd"/>
            <w:r w:rsidRPr="00CA3097">
              <w:rPr>
                <w:rFonts w:ascii="GHEA Grapalat" w:hAnsi="GHEA Grapalat"/>
                <w:sz w:val="20"/>
                <w:szCs w:val="20"/>
              </w:rPr>
              <w:t xml:space="preserve"> 4-rd p. /2 /1</w:t>
            </w:r>
          </w:p>
        </w:tc>
        <w:tc>
          <w:tcPr>
            <w:tcW w:w="1276" w:type="dxa"/>
            <w:vAlign w:val="center"/>
          </w:tcPr>
          <w:p w:rsidR="00CA3097" w:rsidRPr="00CA3097" w:rsidRDefault="00CA3097" w:rsidP="00CA3097">
            <w:pPr>
              <w:jc w:val="center"/>
              <w:rPr>
                <w:rFonts w:ascii="GHEA Grapalat" w:hAnsi="GHEA Grapalat" w:cs="Calibri"/>
                <w:sz w:val="20"/>
                <w:szCs w:val="20"/>
                <w:lang w:val="hy-AM"/>
              </w:rPr>
            </w:pPr>
            <w:r w:rsidRPr="00CA3097">
              <w:rPr>
                <w:rFonts w:ascii="GHEA Grapalat" w:hAnsi="GHEA Grapalat" w:cs="Calibri"/>
                <w:sz w:val="20"/>
                <w:szCs w:val="20"/>
                <w:lang w:val="hy-AM"/>
              </w:rPr>
              <w:t>По порядку</w:t>
            </w:r>
          </w:p>
        </w:tc>
        <w:tc>
          <w:tcPr>
            <w:tcW w:w="992" w:type="dxa"/>
            <w:vAlign w:val="center"/>
          </w:tcPr>
          <w:p w:rsidR="00CA3097" w:rsidRPr="00CA3097" w:rsidRDefault="00CA3097" w:rsidP="00CA3097">
            <w:pPr>
              <w:rPr>
                <w:rFonts w:ascii="GHEA Grapalat" w:hAnsi="GHEA Grapalat"/>
                <w:sz w:val="20"/>
                <w:szCs w:val="20"/>
                <w:lang w:val="hy-AM"/>
              </w:rPr>
            </w:pPr>
            <w:r w:rsidRPr="00CA3097">
              <w:rPr>
                <w:rFonts w:ascii="GHEA Grapalat" w:hAnsi="GHEA Grapalat" w:cs="Sylfaen"/>
                <w:sz w:val="20"/>
                <w:szCs w:val="20"/>
                <w:lang w:val="hy-AM"/>
              </w:rPr>
              <w:t>С даты вступления договора в силу до 30.12.202</w:t>
            </w:r>
            <w:r w:rsidRPr="00CA3097">
              <w:rPr>
                <w:rFonts w:ascii="GHEA Grapalat" w:hAnsi="GHEA Grapalat" w:cs="Sylfaen"/>
                <w:sz w:val="20"/>
                <w:szCs w:val="20"/>
              </w:rPr>
              <w:t>6</w:t>
            </w:r>
            <w:r w:rsidRPr="00CA3097">
              <w:rPr>
                <w:rFonts w:ascii="GHEA Grapalat" w:hAnsi="GHEA Grapalat" w:cs="Sylfaen"/>
                <w:sz w:val="20"/>
                <w:szCs w:val="20"/>
                <w:lang w:val="hy-AM"/>
              </w:rPr>
              <w:t xml:space="preserve"> г.</w:t>
            </w:r>
          </w:p>
        </w:tc>
      </w:tr>
      <w:tr w:rsidR="00CA3097" w:rsidRPr="005C1660" w:rsidTr="00995DB7">
        <w:trPr>
          <w:trHeight w:val="246"/>
        </w:trPr>
        <w:tc>
          <w:tcPr>
            <w:tcW w:w="704" w:type="dxa"/>
            <w:vAlign w:val="bottom"/>
          </w:tcPr>
          <w:p w:rsidR="00CA3097" w:rsidRPr="00CA3097" w:rsidRDefault="00CA3097" w:rsidP="00CA3097">
            <w:pPr>
              <w:jc w:val="right"/>
              <w:rPr>
                <w:rFonts w:ascii="Arial Armenian" w:hAnsi="Arial Armenian" w:cs="Calibri"/>
                <w:color w:val="000000"/>
                <w:sz w:val="20"/>
                <w:szCs w:val="20"/>
                <w:lang w:val="en-US"/>
              </w:rPr>
            </w:pPr>
            <w:r w:rsidRPr="00CA3097">
              <w:rPr>
                <w:rFonts w:ascii="Arial Armenian" w:hAnsi="Arial Armenian" w:cs="Calibri"/>
                <w:color w:val="000000"/>
                <w:sz w:val="20"/>
                <w:szCs w:val="20"/>
                <w:lang w:val="en-US"/>
              </w:rPr>
              <w:t>23</w:t>
            </w:r>
          </w:p>
        </w:tc>
        <w:tc>
          <w:tcPr>
            <w:tcW w:w="1559" w:type="dxa"/>
            <w:vAlign w:val="center"/>
          </w:tcPr>
          <w:p w:rsidR="00CA3097" w:rsidRPr="00CA3097" w:rsidRDefault="00CA3097" w:rsidP="00CA3097">
            <w:pPr>
              <w:pStyle w:val="HTML"/>
              <w:shd w:val="clear" w:color="auto" w:fill="F8F9FA"/>
              <w:spacing w:line="540" w:lineRule="atLeast"/>
              <w:rPr>
                <w:rFonts w:ascii="inherit" w:hAnsi="inherit"/>
                <w:color w:val="1F1F1F"/>
              </w:rPr>
            </w:pPr>
            <w:r w:rsidRPr="00CA3097">
              <w:rPr>
                <w:rStyle w:val="y2iqfc"/>
                <w:rFonts w:ascii="inherit" w:hAnsi="inherit"/>
                <w:color w:val="1F1F1F"/>
              </w:rPr>
              <w:t>Кислый</w:t>
            </w:r>
          </w:p>
          <w:p w:rsidR="00CA3097" w:rsidRPr="00CA3097" w:rsidRDefault="00CA3097" w:rsidP="00CA3097">
            <w:pPr>
              <w:jc w:val="center"/>
              <w:rPr>
                <w:rFonts w:ascii="GHEA Grapalat" w:hAnsi="GHEA Grapalat" w:cs="Calibri"/>
                <w:sz w:val="20"/>
                <w:szCs w:val="20"/>
              </w:rPr>
            </w:pPr>
          </w:p>
        </w:tc>
        <w:tc>
          <w:tcPr>
            <w:tcW w:w="1134" w:type="dxa"/>
            <w:vAlign w:val="center"/>
          </w:tcPr>
          <w:p w:rsidR="00CA3097" w:rsidRPr="00CA3097" w:rsidRDefault="00CA3097" w:rsidP="00CA3097">
            <w:pPr>
              <w:jc w:val="center"/>
              <w:rPr>
                <w:rFonts w:ascii="GHEA Grapalat" w:hAnsi="GHEA Grapalat"/>
                <w:sz w:val="20"/>
                <w:szCs w:val="20"/>
              </w:rPr>
            </w:pPr>
            <w:r w:rsidRPr="00CA3097">
              <w:rPr>
                <w:rFonts w:ascii="Sylfaen" w:hAnsi="Sylfaen"/>
                <w:sz w:val="20"/>
                <w:szCs w:val="20"/>
              </w:rPr>
              <w:t>РА или эквивалент</w:t>
            </w:r>
          </w:p>
        </w:tc>
        <w:tc>
          <w:tcPr>
            <w:tcW w:w="5387" w:type="dxa"/>
            <w:vAlign w:val="center"/>
          </w:tcPr>
          <w:p w:rsidR="00CA3097" w:rsidRPr="00CA3097" w:rsidRDefault="00CA3097" w:rsidP="00CA3097">
            <w:pPr>
              <w:jc w:val="center"/>
              <w:rPr>
                <w:rFonts w:ascii="GHEA Grapalat" w:hAnsi="GHEA Grapalat" w:cs="Calibri"/>
                <w:sz w:val="20"/>
                <w:szCs w:val="20"/>
              </w:rPr>
            </w:pPr>
            <w:r w:rsidRPr="00CA3097">
              <w:rPr>
                <w:rFonts w:ascii="GHEA Grapalat" w:hAnsi="GHEA Grapalat" w:cs="Calibri"/>
                <w:sz w:val="20"/>
                <w:szCs w:val="20"/>
              </w:rPr>
              <w:t xml:space="preserve">Чистое коровье молоко без содержания растительных масел. Коробка 400 г: 50% и 50% соответственно. Жирность: не менее 18%, кислотность: 65-100 0Т, безопасность и маркировка согласно постановлению правительства РА 2006г. Статья 8 Закона РА "О безопасности пищевых продуктов" и </w:t>
            </w:r>
            <w:proofErr w:type="gramStart"/>
            <w:r w:rsidRPr="00CA3097">
              <w:rPr>
                <w:rFonts w:ascii="GHEA Grapalat" w:hAnsi="GHEA Grapalat" w:cs="Calibri"/>
                <w:sz w:val="20"/>
                <w:szCs w:val="20"/>
              </w:rPr>
              <w:t>"</w:t>
            </w:r>
            <w:proofErr w:type="gramEnd"/>
            <w:r w:rsidRPr="00CA3097">
              <w:rPr>
                <w:rFonts w:ascii="GHEA Grapalat" w:hAnsi="GHEA Grapalat" w:cs="Calibri"/>
                <w:sz w:val="20"/>
                <w:szCs w:val="20"/>
              </w:rPr>
              <w:t>Технический регламент требований к молоку, молочной продукции и их производству", утвержденные постановлением № 1925 от 21 декабря.</w:t>
            </w:r>
          </w:p>
        </w:tc>
        <w:tc>
          <w:tcPr>
            <w:tcW w:w="1161" w:type="dxa"/>
            <w:vAlign w:val="center"/>
          </w:tcPr>
          <w:p w:rsidR="00CA3097" w:rsidRPr="00CA3097" w:rsidRDefault="00CA3097" w:rsidP="00CA3097">
            <w:pPr>
              <w:jc w:val="center"/>
              <w:rPr>
                <w:rFonts w:ascii="GHEA Grapalat" w:hAnsi="GHEA Grapalat" w:cs="Arial"/>
                <w:sz w:val="20"/>
                <w:szCs w:val="20"/>
              </w:rPr>
            </w:pPr>
            <w:r w:rsidRPr="00CA3097">
              <w:rPr>
                <w:rFonts w:ascii="GHEA Grapalat" w:hAnsi="GHEA Grapalat" w:cs="Arial"/>
                <w:sz w:val="20"/>
                <w:szCs w:val="20"/>
              </w:rPr>
              <w:t>кг</w:t>
            </w:r>
          </w:p>
        </w:tc>
        <w:tc>
          <w:tcPr>
            <w:tcW w:w="783" w:type="dxa"/>
            <w:tcBorders>
              <w:top w:val="nil"/>
              <w:left w:val="single" w:sz="4" w:space="0" w:color="auto"/>
              <w:bottom w:val="single" w:sz="4" w:space="0" w:color="auto"/>
              <w:right w:val="single" w:sz="4" w:space="0" w:color="auto"/>
            </w:tcBorders>
            <w:shd w:val="clear" w:color="auto" w:fill="auto"/>
            <w:vAlign w:val="center"/>
          </w:tcPr>
          <w:p w:rsidR="00CA3097" w:rsidRPr="00CA3097" w:rsidRDefault="00CA3097" w:rsidP="00CA3097">
            <w:pPr>
              <w:rPr>
                <w:rFonts w:ascii="Sylfaen" w:hAnsi="Sylfaen" w:cs="Calibri"/>
                <w:color w:val="000000"/>
                <w:sz w:val="20"/>
                <w:szCs w:val="20"/>
              </w:rPr>
            </w:pPr>
          </w:p>
        </w:tc>
        <w:tc>
          <w:tcPr>
            <w:tcW w:w="1060" w:type="dxa"/>
            <w:tcBorders>
              <w:top w:val="nil"/>
              <w:left w:val="nil"/>
              <w:bottom w:val="single" w:sz="4" w:space="0" w:color="auto"/>
              <w:right w:val="single" w:sz="4" w:space="0" w:color="auto"/>
            </w:tcBorders>
            <w:shd w:val="clear" w:color="auto" w:fill="auto"/>
            <w:vAlign w:val="bottom"/>
          </w:tcPr>
          <w:p w:rsidR="00CA3097" w:rsidRPr="00CA3097" w:rsidRDefault="00CA3097" w:rsidP="00CA3097">
            <w:pPr>
              <w:rPr>
                <w:rFonts w:ascii="Calibri" w:hAnsi="Calibri" w:cs="Calibri"/>
                <w:color w:val="000000"/>
                <w:sz w:val="20"/>
                <w:szCs w:val="20"/>
              </w:rPr>
            </w:pPr>
          </w:p>
        </w:tc>
        <w:tc>
          <w:tcPr>
            <w:tcW w:w="777" w:type="dxa"/>
            <w:tcBorders>
              <w:top w:val="nil"/>
              <w:left w:val="nil"/>
              <w:bottom w:val="single" w:sz="4" w:space="0" w:color="auto"/>
              <w:right w:val="single" w:sz="4" w:space="0" w:color="auto"/>
            </w:tcBorders>
            <w:shd w:val="clear" w:color="auto" w:fill="auto"/>
            <w:vAlign w:val="bottom"/>
          </w:tcPr>
          <w:p w:rsidR="00CA3097" w:rsidRPr="00CA3097" w:rsidRDefault="00CA3097" w:rsidP="00CA3097">
            <w:pPr>
              <w:jc w:val="center"/>
              <w:rPr>
                <w:rFonts w:ascii="GHEA Grapalat" w:hAnsi="GHEA Grapalat"/>
                <w:sz w:val="20"/>
                <w:szCs w:val="20"/>
              </w:rPr>
            </w:pPr>
            <w:r w:rsidRPr="00CA3097">
              <w:rPr>
                <w:rFonts w:ascii="Calibri" w:hAnsi="Calibri"/>
                <w:color w:val="000000"/>
                <w:sz w:val="20"/>
                <w:szCs w:val="20"/>
              </w:rPr>
              <w:t>30</w:t>
            </w:r>
          </w:p>
        </w:tc>
        <w:tc>
          <w:tcPr>
            <w:tcW w:w="1322" w:type="dxa"/>
          </w:tcPr>
          <w:p w:rsidR="00CA3097" w:rsidRPr="00CA3097" w:rsidRDefault="00CA3097" w:rsidP="00CA3097">
            <w:pPr>
              <w:rPr>
                <w:rFonts w:ascii="GHEA Grapalat" w:hAnsi="GHEA Grapalat"/>
                <w:sz w:val="20"/>
                <w:szCs w:val="20"/>
              </w:rPr>
            </w:pPr>
          </w:p>
        </w:tc>
        <w:tc>
          <w:tcPr>
            <w:tcW w:w="1276" w:type="dxa"/>
            <w:vAlign w:val="center"/>
          </w:tcPr>
          <w:p w:rsidR="00CA3097" w:rsidRPr="00CA3097" w:rsidRDefault="00CA3097" w:rsidP="00CA3097">
            <w:pPr>
              <w:jc w:val="center"/>
              <w:rPr>
                <w:rFonts w:ascii="GHEA Grapalat" w:hAnsi="GHEA Grapalat" w:cs="Calibri"/>
                <w:sz w:val="20"/>
                <w:szCs w:val="20"/>
                <w:lang w:val="hy-AM"/>
              </w:rPr>
            </w:pPr>
          </w:p>
        </w:tc>
        <w:tc>
          <w:tcPr>
            <w:tcW w:w="992" w:type="dxa"/>
            <w:vAlign w:val="center"/>
          </w:tcPr>
          <w:p w:rsidR="00CA3097" w:rsidRPr="00CA3097" w:rsidRDefault="00CA3097" w:rsidP="00CA3097">
            <w:pPr>
              <w:rPr>
                <w:rFonts w:ascii="GHEA Grapalat" w:hAnsi="GHEA Grapalat"/>
                <w:sz w:val="20"/>
                <w:szCs w:val="20"/>
                <w:lang w:val="hy-AM"/>
              </w:rPr>
            </w:pPr>
            <w:r w:rsidRPr="00CA3097">
              <w:rPr>
                <w:rFonts w:ascii="GHEA Grapalat" w:hAnsi="GHEA Grapalat" w:cs="Sylfaen"/>
                <w:sz w:val="20"/>
                <w:szCs w:val="20"/>
                <w:lang w:val="hy-AM"/>
              </w:rPr>
              <w:t>С даты вступления договора в силу до 30.12.202</w:t>
            </w:r>
            <w:r w:rsidRPr="00CA3097">
              <w:rPr>
                <w:rFonts w:ascii="GHEA Grapalat" w:hAnsi="GHEA Grapalat" w:cs="Sylfaen"/>
                <w:sz w:val="20"/>
                <w:szCs w:val="20"/>
              </w:rPr>
              <w:t>6</w:t>
            </w:r>
            <w:r w:rsidRPr="00CA3097">
              <w:rPr>
                <w:rFonts w:ascii="GHEA Grapalat" w:hAnsi="GHEA Grapalat" w:cs="Sylfaen"/>
                <w:sz w:val="20"/>
                <w:szCs w:val="20"/>
                <w:lang w:val="hy-AM"/>
              </w:rPr>
              <w:t xml:space="preserve"> г.</w:t>
            </w:r>
          </w:p>
        </w:tc>
      </w:tr>
      <w:tr w:rsidR="00CA3097" w:rsidRPr="005C1660" w:rsidTr="00995DB7">
        <w:trPr>
          <w:trHeight w:val="246"/>
        </w:trPr>
        <w:tc>
          <w:tcPr>
            <w:tcW w:w="704" w:type="dxa"/>
            <w:vAlign w:val="bottom"/>
          </w:tcPr>
          <w:p w:rsidR="00CA3097" w:rsidRPr="00CA3097" w:rsidRDefault="00CA3097" w:rsidP="00CA3097">
            <w:pPr>
              <w:jc w:val="right"/>
              <w:rPr>
                <w:rFonts w:ascii="Arial Armenian" w:hAnsi="Arial Armenian" w:cs="Calibri"/>
                <w:color w:val="000000"/>
                <w:sz w:val="20"/>
                <w:szCs w:val="20"/>
                <w:lang w:val="en-US"/>
              </w:rPr>
            </w:pPr>
            <w:r w:rsidRPr="00CA3097">
              <w:rPr>
                <w:rFonts w:ascii="Arial Armenian" w:hAnsi="Arial Armenian" w:cs="Calibri"/>
                <w:color w:val="000000"/>
                <w:sz w:val="20"/>
                <w:szCs w:val="20"/>
                <w:lang w:val="en-US"/>
              </w:rPr>
              <w:t>24</w:t>
            </w:r>
          </w:p>
        </w:tc>
        <w:tc>
          <w:tcPr>
            <w:tcW w:w="1559" w:type="dxa"/>
            <w:vAlign w:val="center"/>
          </w:tcPr>
          <w:p w:rsidR="00CA3097" w:rsidRPr="00CA3097" w:rsidRDefault="00CA3097" w:rsidP="00CA3097">
            <w:pPr>
              <w:jc w:val="center"/>
              <w:rPr>
                <w:rFonts w:ascii="GHEA Grapalat" w:hAnsi="GHEA Grapalat" w:cs="Calibri"/>
                <w:sz w:val="20"/>
                <w:szCs w:val="20"/>
                <w:lang w:val="hy-AM"/>
              </w:rPr>
            </w:pPr>
            <w:r w:rsidRPr="00CA3097">
              <w:rPr>
                <w:rFonts w:ascii="GHEA Grapalat" w:hAnsi="GHEA Grapalat" w:cs="Calibri"/>
                <w:sz w:val="20"/>
                <w:szCs w:val="20"/>
              </w:rPr>
              <w:t>Творог</w:t>
            </w:r>
          </w:p>
        </w:tc>
        <w:tc>
          <w:tcPr>
            <w:tcW w:w="1134" w:type="dxa"/>
            <w:vAlign w:val="center"/>
          </w:tcPr>
          <w:p w:rsidR="00CA3097" w:rsidRPr="00CA3097" w:rsidRDefault="00CA3097" w:rsidP="00CA3097">
            <w:pPr>
              <w:jc w:val="center"/>
              <w:rPr>
                <w:rFonts w:ascii="GHEA Grapalat" w:hAnsi="GHEA Grapalat"/>
                <w:sz w:val="20"/>
                <w:szCs w:val="20"/>
                <w:lang w:val="hy-AM"/>
              </w:rPr>
            </w:pPr>
            <w:r w:rsidRPr="00CA3097">
              <w:rPr>
                <w:rFonts w:ascii="Sylfaen" w:hAnsi="Sylfaen"/>
                <w:sz w:val="20"/>
                <w:szCs w:val="20"/>
              </w:rPr>
              <w:t>РА или эквивалент</w:t>
            </w:r>
          </w:p>
        </w:tc>
        <w:tc>
          <w:tcPr>
            <w:tcW w:w="5387" w:type="dxa"/>
            <w:vAlign w:val="center"/>
          </w:tcPr>
          <w:p w:rsidR="00CA3097" w:rsidRPr="00CA3097" w:rsidRDefault="00CA3097" w:rsidP="00CA3097">
            <w:pPr>
              <w:jc w:val="center"/>
              <w:rPr>
                <w:rFonts w:ascii="GHEA Grapalat" w:hAnsi="GHEA Grapalat" w:cs="Calibri"/>
                <w:sz w:val="20"/>
                <w:szCs w:val="20"/>
                <w:lang w:val="hy-AM"/>
              </w:rPr>
            </w:pPr>
            <w:r w:rsidRPr="00CA3097">
              <w:rPr>
                <w:rFonts w:ascii="GHEA Grapalat" w:hAnsi="GHEA Grapalat" w:cs="Calibri"/>
                <w:sz w:val="20"/>
                <w:szCs w:val="20"/>
                <w:lang w:val="hy-AM"/>
              </w:rPr>
              <w:t xml:space="preserve">Творог 9,0% жирности, 180 г. кислотность коробки: 210-240 0Т, упакован герметично и маркирован согласно постановлению правительства РА от 2006г. Статья 9 «Технического регламента требований к молоку, молочной продукции и их производству» и Закон РА «О безопасности пищевых продуктов», утвержденных </w:t>
            </w:r>
            <w:r w:rsidRPr="00CA3097">
              <w:rPr>
                <w:rFonts w:ascii="GHEA Grapalat" w:hAnsi="GHEA Grapalat" w:cs="Calibri"/>
                <w:sz w:val="20"/>
                <w:szCs w:val="20"/>
                <w:lang w:val="hy-AM"/>
              </w:rPr>
              <w:lastRenderedPageBreak/>
              <w:t>Постановлением № 1925 от 21 декабря. Оставшийся срок годности на момент поставки не менее 90%. Продавец обязан при исполнении договора предоставить сертификат соответствия, если он применим к данному товару.</w:t>
            </w:r>
          </w:p>
        </w:tc>
        <w:tc>
          <w:tcPr>
            <w:tcW w:w="1161" w:type="dxa"/>
            <w:vAlign w:val="center"/>
          </w:tcPr>
          <w:p w:rsidR="00CA3097" w:rsidRPr="00CA3097" w:rsidRDefault="00CA3097" w:rsidP="00CA3097">
            <w:pPr>
              <w:jc w:val="center"/>
              <w:rPr>
                <w:rFonts w:ascii="GHEA Grapalat" w:hAnsi="GHEA Grapalat" w:cs="Arial"/>
                <w:sz w:val="20"/>
                <w:szCs w:val="20"/>
                <w:lang w:val="hy-AM"/>
              </w:rPr>
            </w:pPr>
            <w:r w:rsidRPr="00CA3097">
              <w:rPr>
                <w:rFonts w:ascii="GHEA Grapalat" w:hAnsi="GHEA Grapalat" w:cs="Arial"/>
                <w:sz w:val="20"/>
                <w:szCs w:val="20"/>
              </w:rPr>
              <w:lastRenderedPageBreak/>
              <w:t>коробка</w:t>
            </w:r>
          </w:p>
        </w:tc>
        <w:tc>
          <w:tcPr>
            <w:tcW w:w="783" w:type="dxa"/>
            <w:tcBorders>
              <w:top w:val="nil"/>
              <w:left w:val="single" w:sz="4" w:space="0" w:color="auto"/>
              <w:bottom w:val="single" w:sz="4" w:space="0" w:color="auto"/>
              <w:right w:val="single" w:sz="4" w:space="0" w:color="auto"/>
            </w:tcBorders>
            <w:shd w:val="clear" w:color="auto" w:fill="auto"/>
            <w:vAlign w:val="center"/>
          </w:tcPr>
          <w:p w:rsidR="00CA3097" w:rsidRPr="00CA3097" w:rsidRDefault="00CA3097" w:rsidP="00CA3097">
            <w:pPr>
              <w:rPr>
                <w:rFonts w:ascii="Sylfaen" w:hAnsi="Sylfaen" w:cs="Calibri"/>
                <w:sz w:val="20"/>
                <w:szCs w:val="20"/>
              </w:rPr>
            </w:pPr>
          </w:p>
        </w:tc>
        <w:tc>
          <w:tcPr>
            <w:tcW w:w="1060" w:type="dxa"/>
            <w:tcBorders>
              <w:top w:val="nil"/>
              <w:left w:val="nil"/>
              <w:bottom w:val="single" w:sz="4" w:space="0" w:color="auto"/>
              <w:right w:val="single" w:sz="4" w:space="0" w:color="auto"/>
            </w:tcBorders>
            <w:shd w:val="clear" w:color="auto" w:fill="auto"/>
            <w:vAlign w:val="bottom"/>
          </w:tcPr>
          <w:p w:rsidR="00CA3097" w:rsidRPr="00CA3097" w:rsidRDefault="00CA3097" w:rsidP="00CA3097">
            <w:pPr>
              <w:rPr>
                <w:rFonts w:ascii="Sylfaen" w:hAnsi="Sylfaen" w:cs="Calibri"/>
                <w:color w:val="000000"/>
                <w:sz w:val="20"/>
                <w:szCs w:val="20"/>
                <w:lang w:val="hy-AM"/>
              </w:rPr>
            </w:pPr>
          </w:p>
        </w:tc>
        <w:tc>
          <w:tcPr>
            <w:tcW w:w="777" w:type="dxa"/>
            <w:tcBorders>
              <w:top w:val="nil"/>
              <w:left w:val="nil"/>
              <w:bottom w:val="single" w:sz="4" w:space="0" w:color="auto"/>
              <w:right w:val="single" w:sz="4" w:space="0" w:color="auto"/>
            </w:tcBorders>
            <w:shd w:val="clear" w:color="auto" w:fill="auto"/>
            <w:vAlign w:val="bottom"/>
          </w:tcPr>
          <w:p w:rsidR="00CA3097" w:rsidRPr="00CA3097" w:rsidRDefault="00CA3097" w:rsidP="00CA3097">
            <w:pPr>
              <w:jc w:val="center"/>
              <w:rPr>
                <w:rFonts w:ascii="GHEA Grapalat" w:hAnsi="GHEA Grapalat"/>
                <w:sz w:val="20"/>
                <w:szCs w:val="20"/>
              </w:rPr>
            </w:pPr>
            <w:r w:rsidRPr="00CA3097">
              <w:rPr>
                <w:rFonts w:ascii="Calibri" w:hAnsi="Calibri"/>
                <w:color w:val="000000"/>
                <w:sz w:val="20"/>
                <w:szCs w:val="20"/>
              </w:rPr>
              <w:t>80</w:t>
            </w:r>
          </w:p>
        </w:tc>
        <w:tc>
          <w:tcPr>
            <w:tcW w:w="1322" w:type="dxa"/>
          </w:tcPr>
          <w:p w:rsidR="00CA3097" w:rsidRPr="00CA3097" w:rsidRDefault="00CA3097" w:rsidP="00CA3097">
            <w:pPr>
              <w:rPr>
                <w:sz w:val="20"/>
                <w:szCs w:val="20"/>
              </w:rPr>
            </w:pPr>
            <w:proofErr w:type="spellStart"/>
            <w:proofErr w:type="gramStart"/>
            <w:r w:rsidRPr="00CA3097">
              <w:rPr>
                <w:rFonts w:ascii="GHEA Grapalat" w:hAnsi="GHEA Grapalat"/>
                <w:sz w:val="20"/>
                <w:szCs w:val="20"/>
              </w:rPr>
              <w:t>г.Даштакар</w:t>
            </w:r>
            <w:proofErr w:type="spellEnd"/>
            <w:r w:rsidRPr="00CA3097">
              <w:rPr>
                <w:rFonts w:ascii="GHEA Grapalat" w:hAnsi="GHEA Grapalat"/>
                <w:sz w:val="20"/>
                <w:szCs w:val="20"/>
              </w:rPr>
              <w:t xml:space="preserve">  ,</w:t>
            </w:r>
            <w:proofErr w:type="gramEnd"/>
            <w:r w:rsidRPr="00CA3097">
              <w:rPr>
                <w:rFonts w:ascii="GHEA Grapalat" w:hAnsi="GHEA Grapalat"/>
                <w:sz w:val="20"/>
                <w:szCs w:val="20"/>
              </w:rPr>
              <w:t xml:space="preserve"> в </w:t>
            </w:r>
            <w:proofErr w:type="spellStart"/>
            <w:r w:rsidRPr="00CA3097">
              <w:rPr>
                <w:rFonts w:ascii="GHEA Grapalat" w:hAnsi="GHEA Grapalat"/>
                <w:sz w:val="20"/>
                <w:szCs w:val="20"/>
              </w:rPr>
              <w:t>at</w:t>
            </w:r>
            <w:proofErr w:type="spellEnd"/>
            <w:r w:rsidRPr="00CA3097">
              <w:rPr>
                <w:rFonts w:ascii="GHEA Grapalat" w:hAnsi="GHEA Grapalat"/>
                <w:sz w:val="20"/>
                <w:szCs w:val="20"/>
              </w:rPr>
              <w:t xml:space="preserve"> 4-rd p. /2 /1</w:t>
            </w:r>
          </w:p>
        </w:tc>
        <w:tc>
          <w:tcPr>
            <w:tcW w:w="1276" w:type="dxa"/>
            <w:vAlign w:val="center"/>
          </w:tcPr>
          <w:p w:rsidR="00CA3097" w:rsidRPr="00CA3097" w:rsidRDefault="00CA3097" w:rsidP="00CA3097">
            <w:pPr>
              <w:jc w:val="center"/>
              <w:rPr>
                <w:rFonts w:ascii="GHEA Grapalat" w:hAnsi="GHEA Grapalat" w:cs="Calibri"/>
                <w:sz w:val="20"/>
                <w:szCs w:val="20"/>
                <w:lang w:val="hy-AM"/>
              </w:rPr>
            </w:pPr>
            <w:r w:rsidRPr="00CA3097">
              <w:rPr>
                <w:rFonts w:ascii="GHEA Grapalat" w:hAnsi="GHEA Grapalat" w:cs="Calibri"/>
                <w:sz w:val="20"/>
                <w:szCs w:val="20"/>
                <w:lang w:val="hy-AM"/>
              </w:rPr>
              <w:t>По порядку</w:t>
            </w:r>
          </w:p>
        </w:tc>
        <w:tc>
          <w:tcPr>
            <w:tcW w:w="992" w:type="dxa"/>
            <w:vAlign w:val="center"/>
          </w:tcPr>
          <w:p w:rsidR="00CA3097" w:rsidRPr="00CA3097" w:rsidRDefault="00CA3097" w:rsidP="00CA3097">
            <w:pPr>
              <w:rPr>
                <w:rFonts w:ascii="GHEA Grapalat" w:hAnsi="GHEA Grapalat"/>
                <w:sz w:val="20"/>
                <w:szCs w:val="20"/>
                <w:lang w:val="hy-AM"/>
              </w:rPr>
            </w:pPr>
            <w:r w:rsidRPr="00CA3097">
              <w:rPr>
                <w:rFonts w:ascii="GHEA Grapalat" w:hAnsi="GHEA Grapalat" w:cs="Sylfaen"/>
                <w:sz w:val="20"/>
                <w:szCs w:val="20"/>
                <w:lang w:val="hy-AM"/>
              </w:rPr>
              <w:t xml:space="preserve">С даты вступления договора в силу до </w:t>
            </w:r>
            <w:r w:rsidRPr="00CA3097">
              <w:rPr>
                <w:rFonts w:ascii="GHEA Grapalat" w:hAnsi="GHEA Grapalat" w:cs="Sylfaen"/>
                <w:sz w:val="20"/>
                <w:szCs w:val="20"/>
                <w:lang w:val="hy-AM"/>
              </w:rPr>
              <w:lastRenderedPageBreak/>
              <w:t>30.12.202</w:t>
            </w:r>
            <w:r w:rsidRPr="00CA3097">
              <w:rPr>
                <w:rFonts w:ascii="GHEA Grapalat" w:hAnsi="GHEA Grapalat" w:cs="Sylfaen"/>
                <w:sz w:val="20"/>
                <w:szCs w:val="20"/>
              </w:rPr>
              <w:t>6</w:t>
            </w:r>
            <w:r w:rsidRPr="00CA3097">
              <w:rPr>
                <w:rFonts w:ascii="GHEA Grapalat" w:hAnsi="GHEA Grapalat" w:cs="Sylfaen"/>
                <w:sz w:val="20"/>
                <w:szCs w:val="20"/>
                <w:lang w:val="hy-AM"/>
              </w:rPr>
              <w:t xml:space="preserve"> г.</w:t>
            </w:r>
          </w:p>
        </w:tc>
      </w:tr>
    </w:tbl>
    <w:p w:rsidR="00995DB7" w:rsidRDefault="00995DB7" w:rsidP="00B46D58">
      <w:pPr>
        <w:widowControl w:val="0"/>
        <w:jc w:val="both"/>
        <w:rPr>
          <w:rFonts w:ascii="GHEA Grapalat" w:hAnsi="GHEA Grapalat"/>
        </w:rPr>
      </w:pPr>
    </w:p>
    <w:p w:rsidR="00CA3097" w:rsidRDefault="00CA3097" w:rsidP="00B46D58">
      <w:pPr>
        <w:widowControl w:val="0"/>
        <w:jc w:val="both"/>
        <w:rPr>
          <w:rFonts w:ascii="GHEA Grapalat" w:hAnsi="GHEA Grapalat"/>
        </w:rPr>
      </w:pPr>
    </w:p>
    <w:p w:rsidR="00995DB7" w:rsidRDefault="00995DB7" w:rsidP="00B46D58">
      <w:pPr>
        <w:widowControl w:val="0"/>
        <w:jc w:val="both"/>
        <w:rPr>
          <w:rFonts w:ascii="GHEA Grapalat" w:hAnsi="GHEA Grapalat"/>
        </w:rPr>
      </w:pPr>
    </w:p>
    <w:p w:rsidR="00995DB7" w:rsidRDefault="00995DB7" w:rsidP="00B46D58">
      <w:pPr>
        <w:widowControl w:val="0"/>
        <w:jc w:val="both"/>
        <w:rPr>
          <w:rFonts w:ascii="GHEA Grapalat" w:hAnsi="GHEA Grapalat"/>
        </w:rPr>
      </w:pPr>
    </w:p>
    <w:p w:rsidR="00995DB7" w:rsidRDefault="00995DB7" w:rsidP="00B46D58">
      <w:pPr>
        <w:widowControl w:val="0"/>
        <w:jc w:val="both"/>
        <w:rPr>
          <w:rFonts w:ascii="GHEA Grapalat" w:hAnsi="GHEA Grapalat"/>
        </w:rPr>
      </w:pPr>
    </w:p>
    <w:p w:rsidR="00995DB7" w:rsidRDefault="00995DB7" w:rsidP="00B46D58">
      <w:pPr>
        <w:widowControl w:val="0"/>
        <w:jc w:val="both"/>
        <w:rPr>
          <w:rFonts w:ascii="GHEA Grapalat" w:hAnsi="GHEA Grapalat"/>
        </w:rPr>
      </w:pPr>
    </w:p>
    <w:p w:rsidR="00995DB7" w:rsidRPr="00B138F3" w:rsidRDefault="00995DB7"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5060"/>
        <w:gridCol w:w="236"/>
        <w:gridCol w:w="4343"/>
      </w:tblGrid>
      <w:tr w:rsidR="00B138F3" w:rsidRPr="00B138F3" w:rsidTr="00995DB7">
        <w:trPr>
          <w:jc w:val="center"/>
        </w:trPr>
        <w:tc>
          <w:tcPr>
            <w:tcW w:w="5060" w:type="dxa"/>
          </w:tcPr>
          <w:p w:rsidR="00071D1C" w:rsidRDefault="00071D1C" w:rsidP="00B46D58">
            <w:pPr>
              <w:widowControl w:val="0"/>
              <w:jc w:val="center"/>
              <w:rPr>
                <w:rFonts w:ascii="GHEA Grapalat" w:hAnsi="GHEA Grapalat"/>
                <w:b/>
              </w:rPr>
            </w:pPr>
            <w:r w:rsidRPr="00B138F3">
              <w:rPr>
                <w:rFonts w:ascii="GHEA Grapalat" w:hAnsi="GHEA Grapalat"/>
                <w:b/>
              </w:rPr>
              <w:t>ПОКУПАТЕЛЬ</w:t>
            </w:r>
          </w:p>
          <w:p w:rsidR="00995DB7" w:rsidRPr="000C61C0" w:rsidRDefault="00995DB7" w:rsidP="00995DB7">
            <w:pPr>
              <w:widowControl w:val="0"/>
              <w:spacing w:after="160"/>
              <w:jc w:val="center"/>
              <w:rPr>
                <w:rFonts w:ascii="GHEA Grapalat" w:hAnsi="GHEA Grapalat"/>
                <w:b/>
              </w:rPr>
            </w:pPr>
            <w:r w:rsidRPr="000C61C0">
              <w:rPr>
                <w:rFonts w:ascii="GHEA Grapalat" w:hAnsi="GHEA Grapalat"/>
                <w:b/>
              </w:rPr>
              <w:t xml:space="preserve">ГНКО" </w:t>
            </w:r>
            <w:proofErr w:type="spellStart"/>
            <w:proofErr w:type="gramStart"/>
            <w:r w:rsidRPr="000C61C0">
              <w:rPr>
                <w:rFonts w:ascii="GHEA Grapalat" w:hAnsi="GHEA Grapalat"/>
                <w:b/>
              </w:rPr>
              <w:t>Гтнвац</w:t>
            </w:r>
            <w:proofErr w:type="spellEnd"/>
            <w:r w:rsidRPr="000C61C0">
              <w:rPr>
                <w:rFonts w:ascii="GHEA Grapalat" w:hAnsi="GHEA Grapalat"/>
                <w:b/>
              </w:rPr>
              <w:t xml:space="preserve">  </w:t>
            </w:r>
            <w:proofErr w:type="spellStart"/>
            <w:r w:rsidRPr="000C61C0">
              <w:rPr>
                <w:rFonts w:ascii="GHEA Grapalat" w:hAnsi="GHEA Grapalat"/>
                <w:b/>
              </w:rPr>
              <w:t>Ераз</w:t>
            </w:r>
            <w:proofErr w:type="spellEnd"/>
            <w:proofErr w:type="gramEnd"/>
            <w:r w:rsidRPr="000C61C0">
              <w:rPr>
                <w:rFonts w:ascii="GHEA Grapalat" w:hAnsi="GHEA Grapalat"/>
                <w:b/>
              </w:rPr>
              <w:t xml:space="preserve"> "</w:t>
            </w:r>
          </w:p>
          <w:p w:rsidR="00995DB7" w:rsidRPr="000C61C0" w:rsidRDefault="00995DB7" w:rsidP="00995DB7">
            <w:pPr>
              <w:widowControl w:val="0"/>
              <w:spacing w:after="160"/>
              <w:jc w:val="center"/>
              <w:rPr>
                <w:rFonts w:ascii="GHEA Grapalat" w:hAnsi="GHEA Grapalat"/>
                <w:b/>
              </w:rPr>
            </w:pPr>
            <w:proofErr w:type="spellStart"/>
            <w:proofErr w:type="gramStart"/>
            <w:r w:rsidRPr="000C61C0">
              <w:rPr>
                <w:rFonts w:ascii="GHEA Grapalat" w:hAnsi="GHEA Grapalat"/>
                <w:b/>
              </w:rPr>
              <w:t>г.Даштакар</w:t>
            </w:r>
            <w:proofErr w:type="spellEnd"/>
            <w:r w:rsidRPr="000C61C0">
              <w:rPr>
                <w:rFonts w:ascii="GHEA Grapalat" w:hAnsi="GHEA Grapalat"/>
                <w:b/>
              </w:rPr>
              <w:t xml:space="preserve">  ,</w:t>
            </w:r>
            <w:proofErr w:type="gramEnd"/>
            <w:r w:rsidRPr="000C61C0">
              <w:rPr>
                <w:rFonts w:ascii="GHEA Grapalat" w:hAnsi="GHEA Grapalat"/>
                <w:b/>
              </w:rPr>
              <w:t xml:space="preserve"> в </w:t>
            </w:r>
            <w:proofErr w:type="spellStart"/>
            <w:r w:rsidRPr="000C61C0">
              <w:rPr>
                <w:rFonts w:ascii="GHEA Grapalat" w:hAnsi="GHEA Grapalat"/>
                <w:b/>
              </w:rPr>
              <w:t>at</w:t>
            </w:r>
            <w:proofErr w:type="spellEnd"/>
            <w:r w:rsidRPr="000C61C0">
              <w:rPr>
                <w:rFonts w:ascii="GHEA Grapalat" w:hAnsi="GHEA Grapalat"/>
                <w:b/>
              </w:rPr>
              <w:t xml:space="preserve"> 4-rd p. /2 /1</w:t>
            </w:r>
          </w:p>
          <w:p w:rsidR="00995DB7" w:rsidRPr="000C61C0" w:rsidRDefault="00CA3097" w:rsidP="00CA3097">
            <w:pPr>
              <w:widowControl w:val="0"/>
              <w:spacing w:after="160"/>
              <w:rPr>
                <w:rFonts w:ascii="GHEA Grapalat" w:hAnsi="GHEA Grapalat"/>
                <w:b/>
              </w:rPr>
            </w:pPr>
            <w:r w:rsidRPr="00CA3097">
              <w:rPr>
                <w:rFonts w:ascii="GHEA Grapalat" w:hAnsi="GHEA Grapalat"/>
                <w:b/>
              </w:rPr>
              <w:t xml:space="preserve">             </w:t>
            </w:r>
            <w:proofErr w:type="spellStart"/>
            <w:r w:rsidR="00995DB7" w:rsidRPr="000C61C0">
              <w:rPr>
                <w:rFonts w:ascii="GHEA Grapalat" w:hAnsi="GHEA Grapalat"/>
                <w:b/>
              </w:rPr>
              <w:t>Акба</w:t>
            </w:r>
            <w:proofErr w:type="spellEnd"/>
            <w:r w:rsidR="00995DB7" w:rsidRPr="000C61C0">
              <w:rPr>
                <w:rFonts w:ascii="GHEA Grapalat" w:hAnsi="GHEA Grapalat"/>
                <w:b/>
              </w:rPr>
              <w:t xml:space="preserve"> банк:</w:t>
            </w:r>
            <w:r w:rsidRPr="00CA3097">
              <w:rPr>
                <w:rFonts w:ascii="GHEA Grapalat" w:hAnsi="GHEA Grapalat"/>
                <w:b/>
              </w:rPr>
              <w:t xml:space="preserve"> </w:t>
            </w:r>
            <w:r w:rsidR="00995DB7" w:rsidRPr="000C61C0">
              <w:rPr>
                <w:rFonts w:ascii="GHEA Grapalat" w:hAnsi="GHEA Grapalat"/>
                <w:b/>
              </w:rPr>
              <w:t>Веди м / с</w:t>
            </w:r>
          </w:p>
          <w:p w:rsidR="00995DB7" w:rsidRPr="000C61C0" w:rsidRDefault="00995DB7" w:rsidP="00995DB7">
            <w:pPr>
              <w:widowControl w:val="0"/>
              <w:spacing w:after="160"/>
              <w:jc w:val="center"/>
              <w:rPr>
                <w:rFonts w:ascii="GHEA Grapalat" w:hAnsi="GHEA Grapalat"/>
                <w:b/>
              </w:rPr>
            </w:pPr>
            <w:r w:rsidRPr="000C61C0">
              <w:rPr>
                <w:rFonts w:ascii="GHEA Grapalat" w:hAnsi="GHEA Grapalat"/>
                <w:b/>
              </w:rPr>
              <w:t>ПК 220129690321000</w:t>
            </w:r>
          </w:p>
          <w:p w:rsidR="00995DB7" w:rsidRPr="000C61C0" w:rsidRDefault="00995DB7" w:rsidP="00995DB7">
            <w:pPr>
              <w:widowControl w:val="0"/>
              <w:spacing w:after="160"/>
              <w:jc w:val="center"/>
              <w:rPr>
                <w:rFonts w:ascii="GHEA Grapalat" w:hAnsi="GHEA Grapalat"/>
                <w:b/>
              </w:rPr>
            </w:pPr>
            <w:r w:rsidRPr="000C61C0">
              <w:rPr>
                <w:rFonts w:ascii="GHEA Grapalat" w:hAnsi="GHEA Grapalat"/>
                <w:b/>
              </w:rPr>
              <w:t xml:space="preserve">AVC 04234477                  </w:t>
            </w:r>
          </w:p>
          <w:p w:rsidR="00995DB7" w:rsidRPr="000C61C0" w:rsidRDefault="00995DB7" w:rsidP="00995DB7">
            <w:pPr>
              <w:widowControl w:val="0"/>
              <w:spacing w:after="160"/>
              <w:jc w:val="center"/>
              <w:rPr>
                <w:rFonts w:ascii="GHEA Grapalat" w:hAnsi="GHEA Grapalat"/>
                <w:b/>
              </w:rPr>
            </w:pPr>
            <w:r w:rsidRPr="000C61C0">
              <w:rPr>
                <w:rFonts w:ascii="GHEA Grapalat" w:hAnsi="GHEA Grapalat"/>
                <w:b/>
              </w:rPr>
              <w:t>А. Мелконян</w:t>
            </w:r>
          </w:p>
          <w:p w:rsidR="00995DB7" w:rsidRPr="000C61C0" w:rsidRDefault="00995DB7" w:rsidP="00995DB7">
            <w:pPr>
              <w:widowControl w:val="0"/>
              <w:spacing w:after="160"/>
              <w:jc w:val="center"/>
              <w:rPr>
                <w:rFonts w:ascii="GHEA Grapalat" w:hAnsi="GHEA Grapalat"/>
                <w:b/>
              </w:rPr>
            </w:pPr>
            <w:r w:rsidRPr="000C61C0">
              <w:rPr>
                <w:rFonts w:ascii="GHEA Grapalat" w:hAnsi="GHEA Grapalat"/>
                <w:b/>
              </w:rPr>
              <w:t>/подпись/</w:t>
            </w:r>
          </w:p>
          <w:p w:rsidR="00071D1C" w:rsidRPr="00995DB7" w:rsidRDefault="00AB4EAB" w:rsidP="00B46D58">
            <w:pPr>
              <w:widowControl w:val="0"/>
              <w:jc w:val="center"/>
              <w:rPr>
                <w:rFonts w:ascii="GHEA Grapalat" w:hAnsi="GHEA Grapalat"/>
              </w:rPr>
            </w:pPr>
            <w:r w:rsidRPr="00995DB7">
              <w:rPr>
                <w:rFonts w:ascii="GHEA Grapalat" w:hAnsi="GHEA Grapalat"/>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236"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27"/>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1957"/>
        <w:gridCol w:w="1491"/>
        <w:gridCol w:w="1007"/>
        <w:gridCol w:w="1006"/>
        <w:gridCol w:w="718"/>
        <w:gridCol w:w="861"/>
        <w:gridCol w:w="545"/>
        <w:gridCol w:w="606"/>
        <w:gridCol w:w="718"/>
        <w:gridCol w:w="854"/>
        <w:gridCol w:w="868"/>
        <w:gridCol w:w="861"/>
        <w:gridCol w:w="1007"/>
        <w:gridCol w:w="861"/>
        <w:gridCol w:w="821"/>
      </w:tblGrid>
      <w:tr w:rsidR="00B138F3" w:rsidRPr="00B138F3" w:rsidTr="00CA3097">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CA3097">
        <w:trPr>
          <w:trHeight w:val="747"/>
          <w:jc w:val="center"/>
        </w:trPr>
        <w:tc>
          <w:tcPr>
            <w:tcW w:w="1724"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957"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491"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3" w:type="dxa"/>
            <w:gridSpan w:val="13"/>
            <w:vAlign w:val="center"/>
          </w:tcPr>
          <w:p w:rsidR="00071D1C" w:rsidRPr="00B138F3" w:rsidRDefault="00071D1C" w:rsidP="00995DB7">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995DB7" w:rsidRPr="00995DB7">
              <w:rPr>
                <w:rFonts w:ascii="GHEA Grapalat" w:hAnsi="GHEA Grapalat"/>
                <w:sz w:val="16"/>
                <w:szCs w:val="16"/>
              </w:rPr>
              <w:t>26</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28"/>
              <w:t>**</w:t>
            </w:r>
          </w:p>
        </w:tc>
      </w:tr>
      <w:tr w:rsidR="00B138F3" w:rsidRPr="00B138F3" w:rsidTr="00CA3097">
        <w:trPr>
          <w:trHeight w:val="594"/>
          <w:jc w:val="center"/>
        </w:trPr>
        <w:tc>
          <w:tcPr>
            <w:tcW w:w="1724" w:type="dxa"/>
          </w:tcPr>
          <w:p w:rsidR="00071D1C" w:rsidRPr="00B138F3" w:rsidRDefault="00071D1C" w:rsidP="00B46D58">
            <w:pPr>
              <w:widowControl w:val="0"/>
              <w:jc w:val="center"/>
              <w:rPr>
                <w:rFonts w:ascii="GHEA Grapalat" w:hAnsi="GHEA Grapalat"/>
                <w:sz w:val="16"/>
                <w:szCs w:val="16"/>
              </w:rPr>
            </w:pPr>
          </w:p>
        </w:tc>
        <w:tc>
          <w:tcPr>
            <w:tcW w:w="1957" w:type="dxa"/>
          </w:tcPr>
          <w:p w:rsidR="00071D1C" w:rsidRPr="00B138F3" w:rsidRDefault="00071D1C" w:rsidP="00B46D58">
            <w:pPr>
              <w:widowControl w:val="0"/>
              <w:jc w:val="center"/>
              <w:rPr>
                <w:rFonts w:ascii="GHEA Grapalat" w:hAnsi="GHEA Grapalat"/>
                <w:sz w:val="16"/>
                <w:szCs w:val="16"/>
              </w:rPr>
            </w:pPr>
          </w:p>
        </w:tc>
        <w:tc>
          <w:tcPr>
            <w:tcW w:w="1491" w:type="dxa"/>
          </w:tcPr>
          <w:p w:rsidR="00071D1C" w:rsidRPr="00B138F3" w:rsidRDefault="00071D1C" w:rsidP="00B46D58">
            <w:pPr>
              <w:widowControl w:val="0"/>
              <w:jc w:val="center"/>
              <w:rPr>
                <w:rFonts w:ascii="GHEA Grapalat" w:hAnsi="GHEA Grapalat"/>
                <w:sz w:val="16"/>
                <w:szCs w:val="16"/>
              </w:rPr>
            </w:pP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071D1C" w:rsidRPr="00995DB7" w:rsidRDefault="00071D1C" w:rsidP="00B46D58">
            <w:pPr>
              <w:widowControl w:val="0"/>
              <w:ind w:right="-1"/>
              <w:jc w:val="center"/>
              <w:rPr>
                <w:rFonts w:ascii="GHEA Grapalat" w:hAnsi="GHEA Grapalat"/>
                <w:sz w:val="16"/>
                <w:szCs w:val="16"/>
              </w:rPr>
            </w:pPr>
            <w:r w:rsidRPr="00B138F3">
              <w:rPr>
                <w:rFonts w:ascii="GHEA Grapalat" w:hAnsi="GHEA Grapalat"/>
                <w:sz w:val="16"/>
                <w:szCs w:val="16"/>
              </w:rPr>
              <w:t>Всего</w:t>
            </w:r>
          </w:p>
        </w:tc>
      </w:tr>
      <w:tr w:rsidR="00CA3097" w:rsidRPr="00B138F3" w:rsidTr="00CA3097">
        <w:trPr>
          <w:trHeight w:val="404"/>
          <w:jc w:val="center"/>
        </w:trPr>
        <w:tc>
          <w:tcPr>
            <w:tcW w:w="1724" w:type="dxa"/>
            <w:vAlign w:val="bottom"/>
          </w:tcPr>
          <w:p w:rsidR="00CA3097" w:rsidRPr="00CA3097" w:rsidRDefault="00CA3097" w:rsidP="00CA3097">
            <w:pPr>
              <w:jc w:val="right"/>
              <w:rPr>
                <w:rFonts w:ascii="Arial Armenian" w:hAnsi="Arial Armenian" w:cs="Calibri"/>
                <w:color w:val="000000"/>
                <w:sz w:val="20"/>
                <w:szCs w:val="20"/>
                <w:lang w:val="en-US"/>
              </w:rPr>
            </w:pPr>
            <w:r w:rsidRPr="00CA3097">
              <w:rPr>
                <w:rFonts w:ascii="Arial Armenian" w:hAnsi="Arial Armenian" w:cs="Calibri"/>
                <w:color w:val="000000"/>
                <w:sz w:val="20"/>
                <w:szCs w:val="20"/>
                <w:lang w:val="en-US"/>
              </w:rPr>
              <w:t>9</w:t>
            </w:r>
          </w:p>
        </w:tc>
        <w:tc>
          <w:tcPr>
            <w:tcW w:w="1957" w:type="dxa"/>
            <w:vAlign w:val="bottom"/>
          </w:tcPr>
          <w:p w:rsidR="00CA3097" w:rsidRPr="00CA3097" w:rsidRDefault="00CA3097" w:rsidP="00CA3097">
            <w:pPr>
              <w:rPr>
                <w:rFonts w:ascii="Calibri" w:hAnsi="Calibri"/>
                <w:color w:val="000000"/>
                <w:sz w:val="20"/>
                <w:szCs w:val="20"/>
              </w:rPr>
            </w:pPr>
            <w:r w:rsidRPr="00CA3097">
              <w:rPr>
                <w:rFonts w:ascii="Calibri" w:hAnsi="Calibri"/>
                <w:color w:val="000000"/>
                <w:sz w:val="20"/>
                <w:szCs w:val="20"/>
              </w:rPr>
              <w:t>15531100</w:t>
            </w:r>
          </w:p>
        </w:tc>
        <w:tc>
          <w:tcPr>
            <w:tcW w:w="1491" w:type="dxa"/>
            <w:vAlign w:val="center"/>
          </w:tcPr>
          <w:p w:rsidR="00CA3097" w:rsidRPr="00CA3097" w:rsidRDefault="00CA3097" w:rsidP="00CA3097">
            <w:pPr>
              <w:jc w:val="center"/>
              <w:rPr>
                <w:rFonts w:ascii="GHEA Grapalat" w:hAnsi="GHEA Grapalat" w:cs="Calibri"/>
                <w:sz w:val="20"/>
                <w:szCs w:val="20"/>
              </w:rPr>
            </w:pPr>
            <w:r w:rsidRPr="00CA3097">
              <w:rPr>
                <w:rFonts w:ascii="GHEA Grapalat" w:hAnsi="GHEA Grapalat" w:cs="Calibri"/>
                <w:sz w:val="20"/>
                <w:szCs w:val="20"/>
              </w:rPr>
              <w:t>Масло</w:t>
            </w:r>
          </w:p>
        </w:tc>
        <w:tc>
          <w:tcPr>
            <w:tcW w:w="1007" w:type="dxa"/>
            <w:vAlign w:val="center"/>
          </w:tcPr>
          <w:p w:rsidR="00CA3097" w:rsidRPr="00B138F3" w:rsidRDefault="00CA3097" w:rsidP="00CA3097">
            <w:pPr>
              <w:widowControl w:val="0"/>
              <w:jc w:val="center"/>
              <w:rPr>
                <w:rFonts w:ascii="GHEA Grapalat" w:hAnsi="GHEA Grapalat"/>
                <w:sz w:val="16"/>
                <w:szCs w:val="16"/>
              </w:rPr>
            </w:pPr>
            <w:r w:rsidRPr="00B138F3">
              <w:rPr>
                <w:rFonts w:ascii="GHEA Grapalat" w:hAnsi="GHEA Grapalat"/>
                <w:sz w:val="16"/>
                <w:szCs w:val="16"/>
              </w:rPr>
              <w:t>... %</w:t>
            </w:r>
          </w:p>
        </w:tc>
        <w:tc>
          <w:tcPr>
            <w:tcW w:w="1006" w:type="dxa"/>
            <w:vAlign w:val="center"/>
          </w:tcPr>
          <w:p w:rsidR="00CA3097" w:rsidRPr="00B138F3" w:rsidRDefault="00CA3097" w:rsidP="00CA3097">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rsidR="00CA3097" w:rsidRPr="00B138F3" w:rsidRDefault="00CA3097" w:rsidP="00CA3097">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CA3097" w:rsidRPr="00B138F3" w:rsidRDefault="00CA3097" w:rsidP="00CA3097">
            <w:pPr>
              <w:widowControl w:val="0"/>
              <w:jc w:val="center"/>
              <w:rPr>
                <w:rFonts w:ascii="GHEA Grapalat" w:hAnsi="GHEA Grapalat" w:cs="Arial"/>
                <w:sz w:val="16"/>
                <w:szCs w:val="16"/>
              </w:rPr>
            </w:pPr>
            <w:r w:rsidRPr="00B138F3">
              <w:rPr>
                <w:rFonts w:ascii="GHEA Grapalat" w:hAnsi="GHEA Grapalat"/>
                <w:sz w:val="16"/>
                <w:szCs w:val="16"/>
              </w:rPr>
              <w:t>... %</w:t>
            </w:r>
          </w:p>
        </w:tc>
        <w:tc>
          <w:tcPr>
            <w:tcW w:w="545" w:type="dxa"/>
            <w:vAlign w:val="center"/>
          </w:tcPr>
          <w:p w:rsidR="00CA3097" w:rsidRPr="00B138F3" w:rsidRDefault="00CA3097" w:rsidP="00CA3097">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CA3097" w:rsidRPr="00B138F3" w:rsidRDefault="00CA3097" w:rsidP="00CA3097">
            <w:pPr>
              <w:widowControl w:val="0"/>
              <w:jc w:val="center"/>
              <w:rPr>
                <w:rFonts w:ascii="GHEA Grapalat" w:hAnsi="GHEA Grapalat" w:cs="Arial"/>
                <w:sz w:val="16"/>
                <w:szCs w:val="16"/>
              </w:rPr>
            </w:pPr>
            <w:r w:rsidRPr="00B138F3">
              <w:rPr>
                <w:rFonts w:ascii="GHEA Grapalat" w:hAnsi="GHEA Grapalat"/>
                <w:sz w:val="16"/>
                <w:szCs w:val="16"/>
              </w:rPr>
              <w:t>... %</w:t>
            </w:r>
          </w:p>
        </w:tc>
        <w:tc>
          <w:tcPr>
            <w:tcW w:w="718" w:type="dxa"/>
            <w:vAlign w:val="center"/>
          </w:tcPr>
          <w:p w:rsidR="00CA3097" w:rsidRPr="00B138F3" w:rsidRDefault="00CA3097" w:rsidP="00CA3097">
            <w:pPr>
              <w:widowControl w:val="0"/>
              <w:jc w:val="center"/>
              <w:rPr>
                <w:rFonts w:ascii="GHEA Grapalat" w:hAnsi="GHEA Grapalat" w:cs="Arial"/>
                <w:sz w:val="16"/>
                <w:szCs w:val="16"/>
              </w:rPr>
            </w:pPr>
            <w:r w:rsidRPr="00B138F3">
              <w:rPr>
                <w:rFonts w:ascii="GHEA Grapalat" w:hAnsi="GHEA Grapalat"/>
                <w:sz w:val="16"/>
                <w:szCs w:val="16"/>
              </w:rPr>
              <w:t>... %</w:t>
            </w:r>
          </w:p>
        </w:tc>
        <w:tc>
          <w:tcPr>
            <w:tcW w:w="854" w:type="dxa"/>
            <w:vAlign w:val="center"/>
          </w:tcPr>
          <w:p w:rsidR="00CA3097" w:rsidRPr="00B138F3" w:rsidRDefault="00CA3097" w:rsidP="00CA3097">
            <w:pPr>
              <w:widowControl w:val="0"/>
              <w:jc w:val="center"/>
              <w:rPr>
                <w:rFonts w:ascii="GHEA Grapalat" w:hAnsi="GHEA Grapalat" w:cs="Arial"/>
                <w:sz w:val="16"/>
                <w:szCs w:val="16"/>
              </w:rPr>
            </w:pPr>
            <w:r w:rsidRPr="00B138F3">
              <w:rPr>
                <w:rFonts w:ascii="GHEA Grapalat" w:hAnsi="GHEA Grapalat"/>
                <w:sz w:val="16"/>
                <w:szCs w:val="16"/>
              </w:rPr>
              <w:t>... %</w:t>
            </w:r>
          </w:p>
        </w:tc>
        <w:tc>
          <w:tcPr>
            <w:tcW w:w="868" w:type="dxa"/>
            <w:vAlign w:val="center"/>
          </w:tcPr>
          <w:p w:rsidR="00CA3097" w:rsidRPr="00B138F3" w:rsidRDefault="00CA3097" w:rsidP="00CA3097">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CA3097" w:rsidRPr="00B138F3" w:rsidRDefault="00CA3097" w:rsidP="00CA3097">
            <w:pPr>
              <w:widowControl w:val="0"/>
              <w:jc w:val="center"/>
              <w:rPr>
                <w:rFonts w:ascii="GHEA Grapalat" w:hAnsi="GHEA Grapalat" w:cs="Arial"/>
                <w:sz w:val="16"/>
                <w:szCs w:val="16"/>
              </w:rPr>
            </w:pPr>
            <w:r w:rsidRPr="00B138F3">
              <w:rPr>
                <w:rFonts w:ascii="GHEA Grapalat" w:hAnsi="GHEA Grapalat"/>
                <w:sz w:val="16"/>
                <w:szCs w:val="16"/>
              </w:rPr>
              <w:t>... %</w:t>
            </w:r>
          </w:p>
        </w:tc>
        <w:tc>
          <w:tcPr>
            <w:tcW w:w="1007" w:type="dxa"/>
            <w:vAlign w:val="center"/>
          </w:tcPr>
          <w:p w:rsidR="00CA3097" w:rsidRPr="00B138F3" w:rsidRDefault="00CA3097" w:rsidP="00CA3097">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CA3097" w:rsidRPr="00B138F3" w:rsidRDefault="00CA3097" w:rsidP="00CA3097">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rsidR="00CA3097" w:rsidRPr="00B138F3" w:rsidRDefault="00CA3097" w:rsidP="00CA3097">
            <w:pPr>
              <w:widowControl w:val="0"/>
              <w:jc w:val="center"/>
              <w:rPr>
                <w:rFonts w:ascii="GHEA Grapalat" w:hAnsi="GHEA Grapalat"/>
                <w:b/>
                <w:sz w:val="16"/>
                <w:szCs w:val="16"/>
              </w:rPr>
            </w:pPr>
            <w:r w:rsidRPr="00B138F3">
              <w:rPr>
                <w:rFonts w:ascii="GHEA Grapalat" w:hAnsi="GHEA Grapalat"/>
                <w:sz w:val="16"/>
                <w:szCs w:val="16"/>
              </w:rPr>
              <w:t>... %</w:t>
            </w:r>
          </w:p>
        </w:tc>
      </w:tr>
      <w:tr w:rsidR="00CA3097" w:rsidRPr="00B138F3" w:rsidTr="00CA3097">
        <w:trPr>
          <w:trHeight w:val="404"/>
          <w:jc w:val="center"/>
        </w:trPr>
        <w:tc>
          <w:tcPr>
            <w:tcW w:w="1724" w:type="dxa"/>
            <w:vAlign w:val="bottom"/>
          </w:tcPr>
          <w:p w:rsidR="00CA3097" w:rsidRPr="00CA3097" w:rsidRDefault="00CA3097" w:rsidP="00CA3097">
            <w:pPr>
              <w:jc w:val="right"/>
              <w:rPr>
                <w:rFonts w:ascii="Arial Armenian" w:hAnsi="Arial Armenian" w:cs="Calibri"/>
                <w:color w:val="000000"/>
                <w:sz w:val="20"/>
                <w:szCs w:val="20"/>
                <w:lang w:val="en-US"/>
              </w:rPr>
            </w:pPr>
            <w:r w:rsidRPr="00CA3097">
              <w:rPr>
                <w:rFonts w:ascii="Arial Armenian" w:hAnsi="Arial Armenian" w:cs="Calibri"/>
                <w:color w:val="000000"/>
                <w:sz w:val="20"/>
                <w:szCs w:val="20"/>
                <w:lang w:val="en-US"/>
              </w:rPr>
              <w:t>18</w:t>
            </w:r>
          </w:p>
        </w:tc>
        <w:tc>
          <w:tcPr>
            <w:tcW w:w="1957" w:type="dxa"/>
            <w:vAlign w:val="bottom"/>
          </w:tcPr>
          <w:p w:rsidR="00CA3097" w:rsidRPr="00CA3097" w:rsidRDefault="00CA3097" w:rsidP="00CA3097">
            <w:pPr>
              <w:rPr>
                <w:rFonts w:ascii="Calibri" w:hAnsi="Calibri"/>
                <w:color w:val="000000"/>
                <w:sz w:val="20"/>
                <w:szCs w:val="20"/>
              </w:rPr>
            </w:pPr>
            <w:r w:rsidRPr="00CA3097">
              <w:rPr>
                <w:rFonts w:ascii="Calibri" w:hAnsi="Calibri"/>
                <w:color w:val="000000"/>
                <w:sz w:val="20"/>
                <w:szCs w:val="20"/>
              </w:rPr>
              <w:t>15111120</w:t>
            </w:r>
          </w:p>
        </w:tc>
        <w:tc>
          <w:tcPr>
            <w:tcW w:w="1491" w:type="dxa"/>
            <w:vAlign w:val="center"/>
          </w:tcPr>
          <w:p w:rsidR="00CA3097" w:rsidRPr="00CA3097" w:rsidRDefault="00CA3097" w:rsidP="00CA3097">
            <w:pPr>
              <w:jc w:val="center"/>
              <w:rPr>
                <w:rFonts w:ascii="GHEA Grapalat" w:hAnsi="GHEA Grapalat" w:cs="Calibri"/>
                <w:sz w:val="20"/>
                <w:szCs w:val="20"/>
              </w:rPr>
            </w:pPr>
            <w:r w:rsidRPr="00CA3097">
              <w:rPr>
                <w:rFonts w:ascii="GHEA Grapalat" w:hAnsi="GHEA Grapalat" w:cs="Calibri"/>
                <w:sz w:val="20"/>
                <w:szCs w:val="20"/>
              </w:rPr>
              <w:t>Говядина</w:t>
            </w:r>
          </w:p>
        </w:tc>
        <w:tc>
          <w:tcPr>
            <w:tcW w:w="1007" w:type="dxa"/>
          </w:tcPr>
          <w:p w:rsidR="00CA3097" w:rsidRDefault="00CA3097" w:rsidP="00CA3097">
            <w:r w:rsidRPr="00C80D58">
              <w:rPr>
                <w:rFonts w:ascii="GHEA Grapalat" w:hAnsi="GHEA Grapalat"/>
                <w:sz w:val="16"/>
                <w:szCs w:val="16"/>
              </w:rPr>
              <w:t>... %</w:t>
            </w:r>
          </w:p>
        </w:tc>
        <w:tc>
          <w:tcPr>
            <w:tcW w:w="1006" w:type="dxa"/>
          </w:tcPr>
          <w:p w:rsidR="00CA3097" w:rsidRDefault="00CA3097" w:rsidP="00CA3097">
            <w:r w:rsidRPr="00C80D58">
              <w:rPr>
                <w:rFonts w:ascii="GHEA Grapalat" w:hAnsi="GHEA Grapalat"/>
                <w:sz w:val="16"/>
                <w:szCs w:val="16"/>
              </w:rPr>
              <w:t>... %</w:t>
            </w:r>
          </w:p>
        </w:tc>
        <w:tc>
          <w:tcPr>
            <w:tcW w:w="718" w:type="dxa"/>
          </w:tcPr>
          <w:p w:rsidR="00CA3097" w:rsidRDefault="00CA3097" w:rsidP="00CA3097">
            <w:r w:rsidRPr="00C80D58">
              <w:rPr>
                <w:rFonts w:ascii="GHEA Grapalat" w:hAnsi="GHEA Grapalat"/>
                <w:sz w:val="16"/>
                <w:szCs w:val="16"/>
              </w:rPr>
              <w:t>... %</w:t>
            </w:r>
          </w:p>
        </w:tc>
        <w:tc>
          <w:tcPr>
            <w:tcW w:w="861" w:type="dxa"/>
          </w:tcPr>
          <w:p w:rsidR="00CA3097" w:rsidRDefault="00CA3097" w:rsidP="00CA3097">
            <w:r w:rsidRPr="00C80D58">
              <w:rPr>
                <w:rFonts w:ascii="GHEA Grapalat" w:hAnsi="GHEA Grapalat"/>
                <w:sz w:val="16"/>
                <w:szCs w:val="16"/>
              </w:rPr>
              <w:t>... %</w:t>
            </w:r>
          </w:p>
        </w:tc>
        <w:tc>
          <w:tcPr>
            <w:tcW w:w="545" w:type="dxa"/>
          </w:tcPr>
          <w:p w:rsidR="00CA3097" w:rsidRDefault="00CA3097" w:rsidP="00CA3097">
            <w:r w:rsidRPr="00C80D58">
              <w:rPr>
                <w:rFonts w:ascii="GHEA Grapalat" w:hAnsi="GHEA Grapalat"/>
                <w:sz w:val="16"/>
                <w:szCs w:val="16"/>
              </w:rPr>
              <w:t>... %</w:t>
            </w:r>
          </w:p>
        </w:tc>
        <w:tc>
          <w:tcPr>
            <w:tcW w:w="606" w:type="dxa"/>
          </w:tcPr>
          <w:p w:rsidR="00CA3097" w:rsidRDefault="00CA3097" w:rsidP="00CA3097">
            <w:r w:rsidRPr="00C80D58">
              <w:rPr>
                <w:rFonts w:ascii="GHEA Grapalat" w:hAnsi="GHEA Grapalat"/>
                <w:sz w:val="16"/>
                <w:szCs w:val="16"/>
              </w:rPr>
              <w:t>... %</w:t>
            </w:r>
          </w:p>
        </w:tc>
        <w:tc>
          <w:tcPr>
            <w:tcW w:w="718" w:type="dxa"/>
          </w:tcPr>
          <w:p w:rsidR="00CA3097" w:rsidRDefault="00CA3097" w:rsidP="00CA3097">
            <w:r w:rsidRPr="00C80D58">
              <w:rPr>
                <w:rFonts w:ascii="GHEA Grapalat" w:hAnsi="GHEA Grapalat"/>
                <w:sz w:val="16"/>
                <w:szCs w:val="16"/>
              </w:rPr>
              <w:t>... %</w:t>
            </w:r>
          </w:p>
        </w:tc>
        <w:tc>
          <w:tcPr>
            <w:tcW w:w="854" w:type="dxa"/>
          </w:tcPr>
          <w:p w:rsidR="00CA3097" w:rsidRDefault="00CA3097" w:rsidP="00CA3097">
            <w:r w:rsidRPr="00C80D58">
              <w:rPr>
                <w:rFonts w:ascii="GHEA Grapalat" w:hAnsi="GHEA Grapalat"/>
                <w:sz w:val="16"/>
                <w:szCs w:val="16"/>
              </w:rPr>
              <w:t>... %</w:t>
            </w:r>
          </w:p>
        </w:tc>
        <w:tc>
          <w:tcPr>
            <w:tcW w:w="868" w:type="dxa"/>
          </w:tcPr>
          <w:p w:rsidR="00CA3097" w:rsidRDefault="00CA3097" w:rsidP="00CA3097">
            <w:r w:rsidRPr="00C80D58">
              <w:rPr>
                <w:rFonts w:ascii="GHEA Grapalat" w:hAnsi="GHEA Grapalat"/>
                <w:sz w:val="16"/>
                <w:szCs w:val="16"/>
              </w:rPr>
              <w:t>... %</w:t>
            </w:r>
          </w:p>
        </w:tc>
        <w:tc>
          <w:tcPr>
            <w:tcW w:w="861" w:type="dxa"/>
          </w:tcPr>
          <w:p w:rsidR="00CA3097" w:rsidRDefault="00CA3097" w:rsidP="00CA3097">
            <w:r w:rsidRPr="00C80D58">
              <w:rPr>
                <w:rFonts w:ascii="GHEA Grapalat" w:hAnsi="GHEA Grapalat"/>
                <w:sz w:val="16"/>
                <w:szCs w:val="16"/>
              </w:rPr>
              <w:t>... %</w:t>
            </w:r>
          </w:p>
        </w:tc>
        <w:tc>
          <w:tcPr>
            <w:tcW w:w="1007" w:type="dxa"/>
          </w:tcPr>
          <w:p w:rsidR="00CA3097" w:rsidRDefault="00CA3097" w:rsidP="00CA3097">
            <w:r w:rsidRPr="00C80D58">
              <w:rPr>
                <w:rFonts w:ascii="GHEA Grapalat" w:hAnsi="GHEA Grapalat"/>
                <w:sz w:val="16"/>
                <w:szCs w:val="16"/>
              </w:rPr>
              <w:t>... %</w:t>
            </w:r>
          </w:p>
        </w:tc>
        <w:tc>
          <w:tcPr>
            <w:tcW w:w="861" w:type="dxa"/>
          </w:tcPr>
          <w:p w:rsidR="00CA3097" w:rsidRDefault="00CA3097" w:rsidP="00CA3097">
            <w:r w:rsidRPr="00C80D58">
              <w:rPr>
                <w:rFonts w:ascii="GHEA Grapalat" w:hAnsi="GHEA Grapalat"/>
                <w:sz w:val="16"/>
                <w:szCs w:val="16"/>
              </w:rPr>
              <w:t>... %</w:t>
            </w:r>
          </w:p>
        </w:tc>
        <w:tc>
          <w:tcPr>
            <w:tcW w:w="821" w:type="dxa"/>
          </w:tcPr>
          <w:p w:rsidR="00CA3097" w:rsidRDefault="00CA3097" w:rsidP="00CA3097">
            <w:r w:rsidRPr="00C80D58">
              <w:rPr>
                <w:rFonts w:ascii="GHEA Grapalat" w:hAnsi="GHEA Grapalat"/>
                <w:sz w:val="16"/>
                <w:szCs w:val="16"/>
              </w:rPr>
              <w:t>... %</w:t>
            </w:r>
          </w:p>
        </w:tc>
      </w:tr>
      <w:tr w:rsidR="00CA3097" w:rsidRPr="00B138F3" w:rsidTr="00CA3097">
        <w:trPr>
          <w:trHeight w:val="404"/>
          <w:jc w:val="center"/>
        </w:trPr>
        <w:tc>
          <w:tcPr>
            <w:tcW w:w="1724" w:type="dxa"/>
            <w:vAlign w:val="bottom"/>
          </w:tcPr>
          <w:p w:rsidR="00CA3097" w:rsidRPr="00CA3097" w:rsidRDefault="00CA3097" w:rsidP="00CA3097">
            <w:pPr>
              <w:jc w:val="right"/>
              <w:rPr>
                <w:rFonts w:ascii="Arial Armenian" w:hAnsi="Arial Armenian" w:cs="Calibri"/>
                <w:color w:val="000000"/>
                <w:sz w:val="20"/>
                <w:szCs w:val="20"/>
                <w:lang w:val="en-US"/>
              </w:rPr>
            </w:pPr>
            <w:r w:rsidRPr="00CA3097">
              <w:rPr>
                <w:rFonts w:ascii="Arial Armenian" w:hAnsi="Arial Armenian" w:cs="Calibri"/>
                <w:color w:val="000000"/>
                <w:sz w:val="20"/>
                <w:szCs w:val="20"/>
                <w:lang w:val="en-US"/>
              </w:rPr>
              <w:t>19</w:t>
            </w:r>
          </w:p>
        </w:tc>
        <w:tc>
          <w:tcPr>
            <w:tcW w:w="1957" w:type="dxa"/>
            <w:vAlign w:val="bottom"/>
          </w:tcPr>
          <w:p w:rsidR="00CA3097" w:rsidRPr="00CA3097" w:rsidRDefault="00CA3097" w:rsidP="00CA3097">
            <w:pPr>
              <w:rPr>
                <w:rFonts w:ascii="Calibri" w:hAnsi="Calibri"/>
                <w:color w:val="000000"/>
                <w:sz w:val="20"/>
                <w:szCs w:val="20"/>
              </w:rPr>
            </w:pPr>
            <w:r w:rsidRPr="00CA3097">
              <w:rPr>
                <w:rFonts w:ascii="Calibri" w:hAnsi="Calibri"/>
                <w:color w:val="000000"/>
                <w:sz w:val="20"/>
                <w:szCs w:val="20"/>
              </w:rPr>
              <w:t>15112160</w:t>
            </w:r>
          </w:p>
        </w:tc>
        <w:tc>
          <w:tcPr>
            <w:tcW w:w="1491" w:type="dxa"/>
            <w:vAlign w:val="center"/>
          </w:tcPr>
          <w:p w:rsidR="00CA3097" w:rsidRPr="00CA3097" w:rsidRDefault="00CA3097" w:rsidP="00CA3097">
            <w:pPr>
              <w:jc w:val="center"/>
              <w:rPr>
                <w:rFonts w:ascii="GHEA Grapalat" w:hAnsi="GHEA Grapalat" w:cs="Calibri"/>
                <w:sz w:val="20"/>
                <w:szCs w:val="20"/>
              </w:rPr>
            </w:pPr>
            <w:r w:rsidRPr="00CA3097">
              <w:rPr>
                <w:rFonts w:ascii="GHEA Grapalat" w:hAnsi="GHEA Grapalat" w:cs="Calibri"/>
                <w:sz w:val="20"/>
                <w:szCs w:val="20"/>
              </w:rPr>
              <w:t>Куриная грудка</w:t>
            </w:r>
          </w:p>
        </w:tc>
        <w:tc>
          <w:tcPr>
            <w:tcW w:w="1007" w:type="dxa"/>
          </w:tcPr>
          <w:p w:rsidR="00CA3097" w:rsidRDefault="00CA3097" w:rsidP="00CA3097">
            <w:r w:rsidRPr="00C80D58">
              <w:rPr>
                <w:rFonts w:ascii="GHEA Grapalat" w:hAnsi="GHEA Grapalat"/>
                <w:sz w:val="16"/>
                <w:szCs w:val="16"/>
              </w:rPr>
              <w:t>... %</w:t>
            </w:r>
          </w:p>
        </w:tc>
        <w:tc>
          <w:tcPr>
            <w:tcW w:w="1006" w:type="dxa"/>
          </w:tcPr>
          <w:p w:rsidR="00CA3097" w:rsidRDefault="00CA3097" w:rsidP="00CA3097">
            <w:r w:rsidRPr="00C80D58">
              <w:rPr>
                <w:rFonts w:ascii="GHEA Grapalat" w:hAnsi="GHEA Grapalat"/>
                <w:sz w:val="16"/>
                <w:szCs w:val="16"/>
              </w:rPr>
              <w:t>... %</w:t>
            </w:r>
          </w:p>
        </w:tc>
        <w:tc>
          <w:tcPr>
            <w:tcW w:w="718" w:type="dxa"/>
          </w:tcPr>
          <w:p w:rsidR="00CA3097" w:rsidRDefault="00CA3097" w:rsidP="00CA3097">
            <w:r w:rsidRPr="00C80D58">
              <w:rPr>
                <w:rFonts w:ascii="GHEA Grapalat" w:hAnsi="GHEA Grapalat"/>
                <w:sz w:val="16"/>
                <w:szCs w:val="16"/>
              </w:rPr>
              <w:t>... %</w:t>
            </w:r>
          </w:p>
        </w:tc>
        <w:tc>
          <w:tcPr>
            <w:tcW w:w="861" w:type="dxa"/>
          </w:tcPr>
          <w:p w:rsidR="00CA3097" w:rsidRDefault="00CA3097" w:rsidP="00CA3097">
            <w:r w:rsidRPr="00C80D58">
              <w:rPr>
                <w:rFonts w:ascii="GHEA Grapalat" w:hAnsi="GHEA Grapalat"/>
                <w:sz w:val="16"/>
                <w:szCs w:val="16"/>
              </w:rPr>
              <w:t>... %</w:t>
            </w:r>
          </w:p>
        </w:tc>
        <w:tc>
          <w:tcPr>
            <w:tcW w:w="545" w:type="dxa"/>
          </w:tcPr>
          <w:p w:rsidR="00CA3097" w:rsidRDefault="00CA3097" w:rsidP="00CA3097">
            <w:r w:rsidRPr="00C80D58">
              <w:rPr>
                <w:rFonts w:ascii="GHEA Grapalat" w:hAnsi="GHEA Grapalat"/>
                <w:sz w:val="16"/>
                <w:szCs w:val="16"/>
              </w:rPr>
              <w:t>... %</w:t>
            </w:r>
          </w:p>
        </w:tc>
        <w:tc>
          <w:tcPr>
            <w:tcW w:w="606" w:type="dxa"/>
          </w:tcPr>
          <w:p w:rsidR="00CA3097" w:rsidRDefault="00CA3097" w:rsidP="00CA3097">
            <w:r w:rsidRPr="00C80D58">
              <w:rPr>
                <w:rFonts w:ascii="GHEA Grapalat" w:hAnsi="GHEA Grapalat"/>
                <w:sz w:val="16"/>
                <w:szCs w:val="16"/>
              </w:rPr>
              <w:t>... %</w:t>
            </w:r>
          </w:p>
        </w:tc>
        <w:tc>
          <w:tcPr>
            <w:tcW w:w="718" w:type="dxa"/>
          </w:tcPr>
          <w:p w:rsidR="00CA3097" w:rsidRDefault="00CA3097" w:rsidP="00CA3097">
            <w:r w:rsidRPr="00C80D58">
              <w:rPr>
                <w:rFonts w:ascii="GHEA Grapalat" w:hAnsi="GHEA Grapalat"/>
                <w:sz w:val="16"/>
                <w:szCs w:val="16"/>
              </w:rPr>
              <w:t>... %</w:t>
            </w:r>
          </w:p>
        </w:tc>
        <w:tc>
          <w:tcPr>
            <w:tcW w:w="854" w:type="dxa"/>
          </w:tcPr>
          <w:p w:rsidR="00CA3097" w:rsidRDefault="00CA3097" w:rsidP="00CA3097">
            <w:r w:rsidRPr="00C80D58">
              <w:rPr>
                <w:rFonts w:ascii="GHEA Grapalat" w:hAnsi="GHEA Grapalat"/>
                <w:sz w:val="16"/>
                <w:szCs w:val="16"/>
              </w:rPr>
              <w:t>... %</w:t>
            </w:r>
          </w:p>
        </w:tc>
        <w:tc>
          <w:tcPr>
            <w:tcW w:w="868" w:type="dxa"/>
          </w:tcPr>
          <w:p w:rsidR="00CA3097" w:rsidRDefault="00CA3097" w:rsidP="00CA3097">
            <w:r w:rsidRPr="00C80D58">
              <w:rPr>
                <w:rFonts w:ascii="GHEA Grapalat" w:hAnsi="GHEA Grapalat"/>
                <w:sz w:val="16"/>
                <w:szCs w:val="16"/>
              </w:rPr>
              <w:t>... %</w:t>
            </w:r>
          </w:p>
        </w:tc>
        <w:tc>
          <w:tcPr>
            <w:tcW w:w="861" w:type="dxa"/>
          </w:tcPr>
          <w:p w:rsidR="00CA3097" w:rsidRDefault="00CA3097" w:rsidP="00CA3097">
            <w:r w:rsidRPr="00C80D58">
              <w:rPr>
                <w:rFonts w:ascii="GHEA Grapalat" w:hAnsi="GHEA Grapalat"/>
                <w:sz w:val="16"/>
                <w:szCs w:val="16"/>
              </w:rPr>
              <w:t>... %</w:t>
            </w:r>
          </w:p>
        </w:tc>
        <w:tc>
          <w:tcPr>
            <w:tcW w:w="1007" w:type="dxa"/>
          </w:tcPr>
          <w:p w:rsidR="00CA3097" w:rsidRDefault="00CA3097" w:rsidP="00CA3097">
            <w:r w:rsidRPr="00C80D58">
              <w:rPr>
                <w:rFonts w:ascii="GHEA Grapalat" w:hAnsi="GHEA Grapalat"/>
                <w:sz w:val="16"/>
                <w:szCs w:val="16"/>
              </w:rPr>
              <w:t>... %</w:t>
            </w:r>
          </w:p>
        </w:tc>
        <w:tc>
          <w:tcPr>
            <w:tcW w:w="861" w:type="dxa"/>
          </w:tcPr>
          <w:p w:rsidR="00CA3097" w:rsidRDefault="00CA3097" w:rsidP="00CA3097">
            <w:r w:rsidRPr="00C80D58">
              <w:rPr>
                <w:rFonts w:ascii="GHEA Grapalat" w:hAnsi="GHEA Grapalat"/>
                <w:sz w:val="16"/>
                <w:szCs w:val="16"/>
              </w:rPr>
              <w:t>... %</w:t>
            </w:r>
          </w:p>
        </w:tc>
        <w:tc>
          <w:tcPr>
            <w:tcW w:w="821" w:type="dxa"/>
          </w:tcPr>
          <w:p w:rsidR="00CA3097" w:rsidRDefault="00CA3097" w:rsidP="00CA3097">
            <w:r w:rsidRPr="00C80D58">
              <w:rPr>
                <w:rFonts w:ascii="GHEA Grapalat" w:hAnsi="GHEA Grapalat"/>
                <w:sz w:val="16"/>
                <w:szCs w:val="16"/>
              </w:rPr>
              <w:t>... %</w:t>
            </w:r>
          </w:p>
        </w:tc>
      </w:tr>
      <w:tr w:rsidR="00CA3097" w:rsidRPr="00B138F3" w:rsidTr="00CA3097">
        <w:trPr>
          <w:trHeight w:val="404"/>
          <w:jc w:val="center"/>
        </w:trPr>
        <w:tc>
          <w:tcPr>
            <w:tcW w:w="1724" w:type="dxa"/>
            <w:vAlign w:val="bottom"/>
          </w:tcPr>
          <w:p w:rsidR="00CA3097" w:rsidRPr="00CA3097" w:rsidRDefault="00CA3097" w:rsidP="00CA3097">
            <w:pPr>
              <w:jc w:val="right"/>
              <w:rPr>
                <w:rFonts w:ascii="Arial Armenian" w:hAnsi="Arial Armenian" w:cs="Calibri"/>
                <w:color w:val="000000"/>
                <w:sz w:val="20"/>
                <w:szCs w:val="20"/>
                <w:lang w:val="en-US"/>
              </w:rPr>
            </w:pPr>
            <w:r w:rsidRPr="00CA3097">
              <w:rPr>
                <w:rFonts w:ascii="Arial Armenian" w:hAnsi="Arial Armenian" w:cs="Calibri"/>
                <w:color w:val="000000"/>
                <w:sz w:val="20"/>
                <w:szCs w:val="20"/>
                <w:lang w:val="en-US"/>
              </w:rPr>
              <w:t>20</w:t>
            </w:r>
          </w:p>
        </w:tc>
        <w:tc>
          <w:tcPr>
            <w:tcW w:w="1957" w:type="dxa"/>
            <w:vAlign w:val="bottom"/>
          </w:tcPr>
          <w:p w:rsidR="00CA3097" w:rsidRPr="00CA3097" w:rsidRDefault="00CA3097" w:rsidP="00CA3097">
            <w:pPr>
              <w:rPr>
                <w:rFonts w:ascii="Calibri" w:hAnsi="Calibri"/>
                <w:color w:val="000000"/>
                <w:sz w:val="20"/>
                <w:szCs w:val="20"/>
              </w:rPr>
            </w:pPr>
            <w:r w:rsidRPr="00CA3097">
              <w:rPr>
                <w:rFonts w:ascii="Calibri" w:hAnsi="Calibri"/>
                <w:color w:val="000000"/>
                <w:sz w:val="20"/>
                <w:szCs w:val="20"/>
              </w:rPr>
              <w:t>15541200</w:t>
            </w:r>
          </w:p>
        </w:tc>
        <w:tc>
          <w:tcPr>
            <w:tcW w:w="1491" w:type="dxa"/>
            <w:vAlign w:val="center"/>
          </w:tcPr>
          <w:p w:rsidR="00CA3097" w:rsidRPr="00CA3097" w:rsidRDefault="00CA3097" w:rsidP="00CA3097">
            <w:pPr>
              <w:jc w:val="center"/>
              <w:rPr>
                <w:rFonts w:ascii="GHEA Grapalat" w:hAnsi="GHEA Grapalat" w:cs="Calibri"/>
                <w:sz w:val="20"/>
                <w:szCs w:val="20"/>
              </w:rPr>
            </w:pPr>
            <w:r w:rsidRPr="00CA3097">
              <w:rPr>
                <w:rFonts w:ascii="GHEA Grapalat" w:hAnsi="GHEA Grapalat" w:cs="Calibri"/>
                <w:sz w:val="20"/>
                <w:szCs w:val="20"/>
              </w:rPr>
              <w:t>Сыр</w:t>
            </w:r>
          </w:p>
        </w:tc>
        <w:tc>
          <w:tcPr>
            <w:tcW w:w="1007" w:type="dxa"/>
          </w:tcPr>
          <w:p w:rsidR="00CA3097" w:rsidRDefault="00CA3097" w:rsidP="00CA3097">
            <w:r w:rsidRPr="00C80D58">
              <w:rPr>
                <w:rFonts w:ascii="GHEA Grapalat" w:hAnsi="GHEA Grapalat"/>
                <w:sz w:val="16"/>
                <w:szCs w:val="16"/>
              </w:rPr>
              <w:t>... %</w:t>
            </w:r>
          </w:p>
        </w:tc>
        <w:tc>
          <w:tcPr>
            <w:tcW w:w="1006" w:type="dxa"/>
          </w:tcPr>
          <w:p w:rsidR="00CA3097" w:rsidRDefault="00CA3097" w:rsidP="00CA3097">
            <w:r w:rsidRPr="00C80D58">
              <w:rPr>
                <w:rFonts w:ascii="GHEA Grapalat" w:hAnsi="GHEA Grapalat"/>
                <w:sz w:val="16"/>
                <w:szCs w:val="16"/>
              </w:rPr>
              <w:t>... %</w:t>
            </w:r>
          </w:p>
        </w:tc>
        <w:tc>
          <w:tcPr>
            <w:tcW w:w="718" w:type="dxa"/>
          </w:tcPr>
          <w:p w:rsidR="00CA3097" w:rsidRDefault="00CA3097" w:rsidP="00CA3097">
            <w:r w:rsidRPr="00C80D58">
              <w:rPr>
                <w:rFonts w:ascii="GHEA Grapalat" w:hAnsi="GHEA Grapalat"/>
                <w:sz w:val="16"/>
                <w:szCs w:val="16"/>
              </w:rPr>
              <w:t>... %</w:t>
            </w:r>
          </w:p>
        </w:tc>
        <w:tc>
          <w:tcPr>
            <w:tcW w:w="861" w:type="dxa"/>
          </w:tcPr>
          <w:p w:rsidR="00CA3097" w:rsidRDefault="00CA3097" w:rsidP="00CA3097">
            <w:r w:rsidRPr="00C80D58">
              <w:rPr>
                <w:rFonts w:ascii="GHEA Grapalat" w:hAnsi="GHEA Grapalat"/>
                <w:sz w:val="16"/>
                <w:szCs w:val="16"/>
              </w:rPr>
              <w:t>... %</w:t>
            </w:r>
          </w:p>
        </w:tc>
        <w:tc>
          <w:tcPr>
            <w:tcW w:w="545" w:type="dxa"/>
          </w:tcPr>
          <w:p w:rsidR="00CA3097" w:rsidRDefault="00CA3097" w:rsidP="00CA3097">
            <w:r w:rsidRPr="00C80D58">
              <w:rPr>
                <w:rFonts w:ascii="GHEA Grapalat" w:hAnsi="GHEA Grapalat"/>
                <w:sz w:val="16"/>
                <w:szCs w:val="16"/>
              </w:rPr>
              <w:t>... %</w:t>
            </w:r>
          </w:p>
        </w:tc>
        <w:tc>
          <w:tcPr>
            <w:tcW w:w="606" w:type="dxa"/>
          </w:tcPr>
          <w:p w:rsidR="00CA3097" w:rsidRDefault="00CA3097" w:rsidP="00CA3097">
            <w:r w:rsidRPr="00C80D58">
              <w:rPr>
                <w:rFonts w:ascii="GHEA Grapalat" w:hAnsi="GHEA Grapalat"/>
                <w:sz w:val="16"/>
                <w:szCs w:val="16"/>
              </w:rPr>
              <w:t>... %</w:t>
            </w:r>
          </w:p>
        </w:tc>
        <w:tc>
          <w:tcPr>
            <w:tcW w:w="718" w:type="dxa"/>
          </w:tcPr>
          <w:p w:rsidR="00CA3097" w:rsidRDefault="00CA3097" w:rsidP="00CA3097">
            <w:r w:rsidRPr="00C80D58">
              <w:rPr>
                <w:rFonts w:ascii="GHEA Grapalat" w:hAnsi="GHEA Grapalat"/>
                <w:sz w:val="16"/>
                <w:szCs w:val="16"/>
              </w:rPr>
              <w:t>... %</w:t>
            </w:r>
          </w:p>
        </w:tc>
        <w:tc>
          <w:tcPr>
            <w:tcW w:w="854" w:type="dxa"/>
          </w:tcPr>
          <w:p w:rsidR="00CA3097" w:rsidRDefault="00CA3097" w:rsidP="00CA3097">
            <w:r w:rsidRPr="00C80D58">
              <w:rPr>
                <w:rFonts w:ascii="GHEA Grapalat" w:hAnsi="GHEA Grapalat"/>
                <w:sz w:val="16"/>
                <w:szCs w:val="16"/>
              </w:rPr>
              <w:t>... %</w:t>
            </w:r>
          </w:p>
        </w:tc>
        <w:tc>
          <w:tcPr>
            <w:tcW w:w="868" w:type="dxa"/>
          </w:tcPr>
          <w:p w:rsidR="00CA3097" w:rsidRDefault="00CA3097" w:rsidP="00CA3097">
            <w:r w:rsidRPr="00C80D58">
              <w:rPr>
                <w:rFonts w:ascii="GHEA Grapalat" w:hAnsi="GHEA Grapalat"/>
                <w:sz w:val="16"/>
                <w:szCs w:val="16"/>
              </w:rPr>
              <w:t>... %</w:t>
            </w:r>
          </w:p>
        </w:tc>
        <w:tc>
          <w:tcPr>
            <w:tcW w:w="861" w:type="dxa"/>
          </w:tcPr>
          <w:p w:rsidR="00CA3097" w:rsidRDefault="00CA3097" w:rsidP="00CA3097">
            <w:r w:rsidRPr="00C80D58">
              <w:rPr>
                <w:rFonts w:ascii="GHEA Grapalat" w:hAnsi="GHEA Grapalat"/>
                <w:sz w:val="16"/>
                <w:szCs w:val="16"/>
              </w:rPr>
              <w:t>... %</w:t>
            </w:r>
          </w:p>
        </w:tc>
        <w:tc>
          <w:tcPr>
            <w:tcW w:w="1007" w:type="dxa"/>
          </w:tcPr>
          <w:p w:rsidR="00CA3097" w:rsidRDefault="00CA3097" w:rsidP="00CA3097">
            <w:r w:rsidRPr="00C80D58">
              <w:rPr>
                <w:rFonts w:ascii="GHEA Grapalat" w:hAnsi="GHEA Grapalat"/>
                <w:sz w:val="16"/>
                <w:szCs w:val="16"/>
              </w:rPr>
              <w:t>... %</w:t>
            </w:r>
          </w:p>
        </w:tc>
        <w:tc>
          <w:tcPr>
            <w:tcW w:w="861" w:type="dxa"/>
          </w:tcPr>
          <w:p w:rsidR="00CA3097" w:rsidRDefault="00CA3097" w:rsidP="00CA3097">
            <w:r w:rsidRPr="00C80D58">
              <w:rPr>
                <w:rFonts w:ascii="GHEA Grapalat" w:hAnsi="GHEA Grapalat"/>
                <w:sz w:val="16"/>
                <w:szCs w:val="16"/>
              </w:rPr>
              <w:t>... %</w:t>
            </w:r>
          </w:p>
        </w:tc>
        <w:tc>
          <w:tcPr>
            <w:tcW w:w="821" w:type="dxa"/>
          </w:tcPr>
          <w:p w:rsidR="00CA3097" w:rsidRDefault="00CA3097" w:rsidP="00CA3097">
            <w:r w:rsidRPr="00C80D58">
              <w:rPr>
                <w:rFonts w:ascii="GHEA Grapalat" w:hAnsi="GHEA Grapalat"/>
                <w:sz w:val="16"/>
                <w:szCs w:val="16"/>
              </w:rPr>
              <w:t>... %</w:t>
            </w:r>
          </w:p>
        </w:tc>
      </w:tr>
      <w:tr w:rsidR="00CA3097" w:rsidRPr="00B138F3" w:rsidTr="00CA3097">
        <w:trPr>
          <w:trHeight w:val="404"/>
          <w:jc w:val="center"/>
        </w:trPr>
        <w:tc>
          <w:tcPr>
            <w:tcW w:w="1724" w:type="dxa"/>
            <w:vAlign w:val="bottom"/>
          </w:tcPr>
          <w:p w:rsidR="00CA3097" w:rsidRPr="00CA3097" w:rsidRDefault="00CA3097" w:rsidP="00CA3097">
            <w:pPr>
              <w:jc w:val="right"/>
              <w:rPr>
                <w:rFonts w:ascii="Arial Armenian" w:hAnsi="Arial Armenian" w:cs="Calibri"/>
                <w:color w:val="000000"/>
                <w:sz w:val="20"/>
                <w:szCs w:val="20"/>
                <w:lang w:val="en-US"/>
              </w:rPr>
            </w:pPr>
            <w:r w:rsidRPr="00CA3097">
              <w:rPr>
                <w:rFonts w:ascii="Arial Armenian" w:hAnsi="Arial Armenian" w:cs="Calibri"/>
                <w:color w:val="000000"/>
                <w:sz w:val="20"/>
                <w:szCs w:val="20"/>
                <w:lang w:val="en-US"/>
              </w:rPr>
              <w:t>21</w:t>
            </w:r>
          </w:p>
        </w:tc>
        <w:tc>
          <w:tcPr>
            <w:tcW w:w="1957" w:type="dxa"/>
            <w:vAlign w:val="bottom"/>
          </w:tcPr>
          <w:p w:rsidR="00CA3097" w:rsidRPr="00CA3097" w:rsidRDefault="00CA3097" w:rsidP="00CA3097">
            <w:pPr>
              <w:rPr>
                <w:rFonts w:ascii="Calibri" w:hAnsi="Calibri"/>
                <w:color w:val="000000"/>
                <w:sz w:val="20"/>
                <w:szCs w:val="20"/>
              </w:rPr>
            </w:pPr>
            <w:r w:rsidRPr="00CA3097">
              <w:rPr>
                <w:rFonts w:ascii="Calibri" w:hAnsi="Calibri"/>
                <w:color w:val="000000"/>
                <w:sz w:val="20"/>
                <w:szCs w:val="20"/>
              </w:rPr>
              <w:t>15511100</w:t>
            </w:r>
          </w:p>
        </w:tc>
        <w:tc>
          <w:tcPr>
            <w:tcW w:w="1491" w:type="dxa"/>
            <w:vAlign w:val="center"/>
          </w:tcPr>
          <w:p w:rsidR="00CA3097" w:rsidRPr="00CA3097" w:rsidRDefault="00CA3097" w:rsidP="00CA3097">
            <w:pPr>
              <w:jc w:val="center"/>
              <w:rPr>
                <w:rFonts w:ascii="GHEA Grapalat" w:hAnsi="GHEA Grapalat" w:cs="Calibri"/>
                <w:sz w:val="20"/>
                <w:szCs w:val="20"/>
              </w:rPr>
            </w:pPr>
            <w:r w:rsidRPr="00CA3097">
              <w:rPr>
                <w:rFonts w:ascii="GHEA Grapalat" w:hAnsi="GHEA Grapalat" w:cs="Calibri"/>
                <w:sz w:val="20"/>
                <w:szCs w:val="20"/>
              </w:rPr>
              <w:t>Молоко</w:t>
            </w:r>
          </w:p>
        </w:tc>
        <w:tc>
          <w:tcPr>
            <w:tcW w:w="1007" w:type="dxa"/>
          </w:tcPr>
          <w:p w:rsidR="00CA3097" w:rsidRDefault="00CA3097" w:rsidP="00CA3097">
            <w:r w:rsidRPr="00C80D58">
              <w:rPr>
                <w:rFonts w:ascii="GHEA Grapalat" w:hAnsi="GHEA Grapalat"/>
                <w:sz w:val="16"/>
                <w:szCs w:val="16"/>
              </w:rPr>
              <w:t>... %</w:t>
            </w:r>
          </w:p>
        </w:tc>
        <w:tc>
          <w:tcPr>
            <w:tcW w:w="1006" w:type="dxa"/>
          </w:tcPr>
          <w:p w:rsidR="00CA3097" w:rsidRDefault="00CA3097" w:rsidP="00CA3097">
            <w:r w:rsidRPr="00C80D58">
              <w:rPr>
                <w:rFonts w:ascii="GHEA Grapalat" w:hAnsi="GHEA Grapalat"/>
                <w:sz w:val="16"/>
                <w:szCs w:val="16"/>
              </w:rPr>
              <w:t>... %</w:t>
            </w:r>
          </w:p>
        </w:tc>
        <w:tc>
          <w:tcPr>
            <w:tcW w:w="718" w:type="dxa"/>
          </w:tcPr>
          <w:p w:rsidR="00CA3097" w:rsidRDefault="00CA3097" w:rsidP="00CA3097">
            <w:r w:rsidRPr="00C80D58">
              <w:rPr>
                <w:rFonts w:ascii="GHEA Grapalat" w:hAnsi="GHEA Grapalat"/>
                <w:sz w:val="16"/>
                <w:szCs w:val="16"/>
              </w:rPr>
              <w:t>... %</w:t>
            </w:r>
          </w:p>
        </w:tc>
        <w:tc>
          <w:tcPr>
            <w:tcW w:w="861" w:type="dxa"/>
          </w:tcPr>
          <w:p w:rsidR="00CA3097" w:rsidRDefault="00CA3097" w:rsidP="00CA3097">
            <w:r w:rsidRPr="00C80D58">
              <w:rPr>
                <w:rFonts w:ascii="GHEA Grapalat" w:hAnsi="GHEA Grapalat"/>
                <w:sz w:val="16"/>
                <w:szCs w:val="16"/>
              </w:rPr>
              <w:t>... %</w:t>
            </w:r>
          </w:p>
        </w:tc>
        <w:tc>
          <w:tcPr>
            <w:tcW w:w="545" w:type="dxa"/>
          </w:tcPr>
          <w:p w:rsidR="00CA3097" w:rsidRDefault="00CA3097" w:rsidP="00CA3097">
            <w:r w:rsidRPr="00C80D58">
              <w:rPr>
                <w:rFonts w:ascii="GHEA Grapalat" w:hAnsi="GHEA Grapalat"/>
                <w:sz w:val="16"/>
                <w:szCs w:val="16"/>
              </w:rPr>
              <w:t>... %</w:t>
            </w:r>
          </w:p>
        </w:tc>
        <w:tc>
          <w:tcPr>
            <w:tcW w:w="606" w:type="dxa"/>
          </w:tcPr>
          <w:p w:rsidR="00CA3097" w:rsidRDefault="00CA3097" w:rsidP="00CA3097">
            <w:r w:rsidRPr="00C80D58">
              <w:rPr>
                <w:rFonts w:ascii="GHEA Grapalat" w:hAnsi="GHEA Grapalat"/>
                <w:sz w:val="16"/>
                <w:szCs w:val="16"/>
              </w:rPr>
              <w:t>... %</w:t>
            </w:r>
          </w:p>
        </w:tc>
        <w:tc>
          <w:tcPr>
            <w:tcW w:w="718" w:type="dxa"/>
          </w:tcPr>
          <w:p w:rsidR="00CA3097" w:rsidRDefault="00CA3097" w:rsidP="00CA3097">
            <w:r w:rsidRPr="00C80D58">
              <w:rPr>
                <w:rFonts w:ascii="GHEA Grapalat" w:hAnsi="GHEA Grapalat"/>
                <w:sz w:val="16"/>
                <w:szCs w:val="16"/>
              </w:rPr>
              <w:t>... %</w:t>
            </w:r>
          </w:p>
        </w:tc>
        <w:tc>
          <w:tcPr>
            <w:tcW w:w="854" w:type="dxa"/>
          </w:tcPr>
          <w:p w:rsidR="00CA3097" w:rsidRDefault="00CA3097" w:rsidP="00CA3097">
            <w:r w:rsidRPr="00C80D58">
              <w:rPr>
                <w:rFonts w:ascii="GHEA Grapalat" w:hAnsi="GHEA Grapalat"/>
                <w:sz w:val="16"/>
                <w:szCs w:val="16"/>
              </w:rPr>
              <w:t>... %</w:t>
            </w:r>
          </w:p>
        </w:tc>
        <w:tc>
          <w:tcPr>
            <w:tcW w:w="868" w:type="dxa"/>
          </w:tcPr>
          <w:p w:rsidR="00CA3097" w:rsidRDefault="00CA3097" w:rsidP="00CA3097">
            <w:r w:rsidRPr="00C80D58">
              <w:rPr>
                <w:rFonts w:ascii="GHEA Grapalat" w:hAnsi="GHEA Grapalat"/>
                <w:sz w:val="16"/>
                <w:szCs w:val="16"/>
              </w:rPr>
              <w:t>... %</w:t>
            </w:r>
          </w:p>
        </w:tc>
        <w:tc>
          <w:tcPr>
            <w:tcW w:w="861" w:type="dxa"/>
          </w:tcPr>
          <w:p w:rsidR="00CA3097" w:rsidRDefault="00CA3097" w:rsidP="00CA3097">
            <w:r w:rsidRPr="00C80D58">
              <w:rPr>
                <w:rFonts w:ascii="GHEA Grapalat" w:hAnsi="GHEA Grapalat"/>
                <w:sz w:val="16"/>
                <w:szCs w:val="16"/>
              </w:rPr>
              <w:t>... %</w:t>
            </w:r>
          </w:p>
        </w:tc>
        <w:tc>
          <w:tcPr>
            <w:tcW w:w="1007" w:type="dxa"/>
          </w:tcPr>
          <w:p w:rsidR="00CA3097" w:rsidRDefault="00CA3097" w:rsidP="00CA3097">
            <w:r w:rsidRPr="00C80D58">
              <w:rPr>
                <w:rFonts w:ascii="GHEA Grapalat" w:hAnsi="GHEA Grapalat"/>
                <w:sz w:val="16"/>
                <w:szCs w:val="16"/>
              </w:rPr>
              <w:t>... %</w:t>
            </w:r>
          </w:p>
        </w:tc>
        <w:tc>
          <w:tcPr>
            <w:tcW w:w="861" w:type="dxa"/>
          </w:tcPr>
          <w:p w:rsidR="00CA3097" w:rsidRDefault="00CA3097" w:rsidP="00CA3097">
            <w:r w:rsidRPr="00C80D58">
              <w:rPr>
                <w:rFonts w:ascii="GHEA Grapalat" w:hAnsi="GHEA Grapalat"/>
                <w:sz w:val="16"/>
                <w:szCs w:val="16"/>
              </w:rPr>
              <w:t>... %</w:t>
            </w:r>
          </w:p>
        </w:tc>
        <w:tc>
          <w:tcPr>
            <w:tcW w:w="821" w:type="dxa"/>
          </w:tcPr>
          <w:p w:rsidR="00CA3097" w:rsidRDefault="00CA3097" w:rsidP="00CA3097">
            <w:r w:rsidRPr="00C80D58">
              <w:rPr>
                <w:rFonts w:ascii="GHEA Grapalat" w:hAnsi="GHEA Grapalat"/>
                <w:sz w:val="16"/>
                <w:szCs w:val="16"/>
              </w:rPr>
              <w:t>... %</w:t>
            </w:r>
          </w:p>
        </w:tc>
      </w:tr>
      <w:tr w:rsidR="00CA3097" w:rsidRPr="00B138F3" w:rsidTr="00CA3097">
        <w:trPr>
          <w:trHeight w:val="404"/>
          <w:jc w:val="center"/>
        </w:trPr>
        <w:tc>
          <w:tcPr>
            <w:tcW w:w="1724" w:type="dxa"/>
            <w:vAlign w:val="bottom"/>
          </w:tcPr>
          <w:p w:rsidR="00CA3097" w:rsidRPr="00CA3097" w:rsidRDefault="00CA3097" w:rsidP="00CA3097">
            <w:pPr>
              <w:jc w:val="right"/>
              <w:rPr>
                <w:rFonts w:ascii="Arial Armenian" w:hAnsi="Arial Armenian" w:cs="Calibri"/>
                <w:color w:val="000000"/>
                <w:sz w:val="20"/>
                <w:szCs w:val="20"/>
                <w:lang w:val="en-US"/>
              </w:rPr>
            </w:pPr>
            <w:r w:rsidRPr="00CA3097">
              <w:rPr>
                <w:rFonts w:ascii="Arial Armenian" w:hAnsi="Arial Armenian" w:cs="Calibri"/>
                <w:color w:val="000000"/>
                <w:sz w:val="20"/>
                <w:szCs w:val="20"/>
                <w:lang w:val="en-US"/>
              </w:rPr>
              <w:t>22</w:t>
            </w:r>
          </w:p>
        </w:tc>
        <w:tc>
          <w:tcPr>
            <w:tcW w:w="1957" w:type="dxa"/>
            <w:vAlign w:val="bottom"/>
          </w:tcPr>
          <w:p w:rsidR="00CA3097" w:rsidRPr="00CA3097" w:rsidRDefault="00CA3097" w:rsidP="00CA3097">
            <w:pPr>
              <w:rPr>
                <w:rFonts w:ascii="Calibri" w:hAnsi="Calibri"/>
                <w:color w:val="000000"/>
                <w:sz w:val="20"/>
                <w:szCs w:val="20"/>
              </w:rPr>
            </w:pPr>
            <w:r w:rsidRPr="00CA3097">
              <w:rPr>
                <w:rFonts w:ascii="Calibri" w:hAnsi="Calibri"/>
                <w:color w:val="000000"/>
                <w:sz w:val="20"/>
                <w:szCs w:val="20"/>
              </w:rPr>
              <w:t>15551600</w:t>
            </w:r>
          </w:p>
        </w:tc>
        <w:tc>
          <w:tcPr>
            <w:tcW w:w="1491" w:type="dxa"/>
            <w:vAlign w:val="center"/>
          </w:tcPr>
          <w:p w:rsidR="00CA3097" w:rsidRPr="00CA3097" w:rsidRDefault="00CA3097" w:rsidP="00CA3097">
            <w:pPr>
              <w:jc w:val="center"/>
              <w:rPr>
                <w:rFonts w:ascii="GHEA Grapalat" w:hAnsi="GHEA Grapalat" w:cs="Calibri"/>
                <w:sz w:val="20"/>
                <w:szCs w:val="20"/>
              </w:rPr>
            </w:pPr>
            <w:r w:rsidRPr="00CA3097">
              <w:rPr>
                <w:rFonts w:ascii="GHEA Grapalat" w:hAnsi="GHEA Grapalat" w:cs="Calibri"/>
                <w:sz w:val="20"/>
                <w:szCs w:val="20"/>
              </w:rPr>
              <w:t>Йогурт</w:t>
            </w:r>
          </w:p>
        </w:tc>
        <w:tc>
          <w:tcPr>
            <w:tcW w:w="1007" w:type="dxa"/>
          </w:tcPr>
          <w:p w:rsidR="00CA3097" w:rsidRDefault="00CA3097" w:rsidP="00CA3097">
            <w:r w:rsidRPr="00C80D58">
              <w:rPr>
                <w:rFonts w:ascii="GHEA Grapalat" w:hAnsi="GHEA Grapalat"/>
                <w:sz w:val="16"/>
                <w:szCs w:val="16"/>
              </w:rPr>
              <w:t>... %</w:t>
            </w:r>
          </w:p>
        </w:tc>
        <w:tc>
          <w:tcPr>
            <w:tcW w:w="1006" w:type="dxa"/>
          </w:tcPr>
          <w:p w:rsidR="00CA3097" w:rsidRDefault="00CA3097" w:rsidP="00CA3097">
            <w:r w:rsidRPr="00C80D58">
              <w:rPr>
                <w:rFonts w:ascii="GHEA Grapalat" w:hAnsi="GHEA Grapalat"/>
                <w:sz w:val="16"/>
                <w:szCs w:val="16"/>
              </w:rPr>
              <w:t>... %</w:t>
            </w:r>
          </w:p>
        </w:tc>
        <w:tc>
          <w:tcPr>
            <w:tcW w:w="718" w:type="dxa"/>
          </w:tcPr>
          <w:p w:rsidR="00CA3097" w:rsidRDefault="00CA3097" w:rsidP="00CA3097">
            <w:r w:rsidRPr="00C80D58">
              <w:rPr>
                <w:rFonts w:ascii="GHEA Grapalat" w:hAnsi="GHEA Grapalat"/>
                <w:sz w:val="16"/>
                <w:szCs w:val="16"/>
              </w:rPr>
              <w:t>... %</w:t>
            </w:r>
          </w:p>
        </w:tc>
        <w:tc>
          <w:tcPr>
            <w:tcW w:w="861" w:type="dxa"/>
          </w:tcPr>
          <w:p w:rsidR="00CA3097" w:rsidRDefault="00CA3097" w:rsidP="00CA3097">
            <w:r w:rsidRPr="00C80D58">
              <w:rPr>
                <w:rFonts w:ascii="GHEA Grapalat" w:hAnsi="GHEA Grapalat"/>
                <w:sz w:val="16"/>
                <w:szCs w:val="16"/>
              </w:rPr>
              <w:t>... %</w:t>
            </w:r>
          </w:p>
        </w:tc>
        <w:tc>
          <w:tcPr>
            <w:tcW w:w="545" w:type="dxa"/>
          </w:tcPr>
          <w:p w:rsidR="00CA3097" w:rsidRDefault="00CA3097" w:rsidP="00CA3097">
            <w:r w:rsidRPr="00C80D58">
              <w:rPr>
                <w:rFonts w:ascii="GHEA Grapalat" w:hAnsi="GHEA Grapalat"/>
                <w:sz w:val="16"/>
                <w:szCs w:val="16"/>
              </w:rPr>
              <w:t>... %</w:t>
            </w:r>
          </w:p>
        </w:tc>
        <w:tc>
          <w:tcPr>
            <w:tcW w:w="606" w:type="dxa"/>
          </w:tcPr>
          <w:p w:rsidR="00CA3097" w:rsidRDefault="00CA3097" w:rsidP="00CA3097">
            <w:r w:rsidRPr="00C80D58">
              <w:rPr>
                <w:rFonts w:ascii="GHEA Grapalat" w:hAnsi="GHEA Grapalat"/>
                <w:sz w:val="16"/>
                <w:szCs w:val="16"/>
              </w:rPr>
              <w:t>... %</w:t>
            </w:r>
          </w:p>
        </w:tc>
        <w:tc>
          <w:tcPr>
            <w:tcW w:w="718" w:type="dxa"/>
          </w:tcPr>
          <w:p w:rsidR="00CA3097" w:rsidRDefault="00CA3097" w:rsidP="00CA3097">
            <w:r w:rsidRPr="00C80D58">
              <w:rPr>
                <w:rFonts w:ascii="GHEA Grapalat" w:hAnsi="GHEA Grapalat"/>
                <w:sz w:val="16"/>
                <w:szCs w:val="16"/>
              </w:rPr>
              <w:t>... %</w:t>
            </w:r>
          </w:p>
        </w:tc>
        <w:tc>
          <w:tcPr>
            <w:tcW w:w="854" w:type="dxa"/>
          </w:tcPr>
          <w:p w:rsidR="00CA3097" w:rsidRDefault="00CA3097" w:rsidP="00CA3097">
            <w:r w:rsidRPr="00C80D58">
              <w:rPr>
                <w:rFonts w:ascii="GHEA Grapalat" w:hAnsi="GHEA Grapalat"/>
                <w:sz w:val="16"/>
                <w:szCs w:val="16"/>
              </w:rPr>
              <w:t>... %</w:t>
            </w:r>
          </w:p>
        </w:tc>
        <w:tc>
          <w:tcPr>
            <w:tcW w:w="868" w:type="dxa"/>
          </w:tcPr>
          <w:p w:rsidR="00CA3097" w:rsidRDefault="00CA3097" w:rsidP="00CA3097">
            <w:r w:rsidRPr="00C80D58">
              <w:rPr>
                <w:rFonts w:ascii="GHEA Grapalat" w:hAnsi="GHEA Grapalat"/>
                <w:sz w:val="16"/>
                <w:szCs w:val="16"/>
              </w:rPr>
              <w:t>... %</w:t>
            </w:r>
          </w:p>
        </w:tc>
        <w:tc>
          <w:tcPr>
            <w:tcW w:w="861" w:type="dxa"/>
          </w:tcPr>
          <w:p w:rsidR="00CA3097" w:rsidRDefault="00CA3097" w:rsidP="00CA3097">
            <w:r w:rsidRPr="00C80D58">
              <w:rPr>
                <w:rFonts w:ascii="GHEA Grapalat" w:hAnsi="GHEA Grapalat"/>
                <w:sz w:val="16"/>
                <w:szCs w:val="16"/>
              </w:rPr>
              <w:t>... %</w:t>
            </w:r>
          </w:p>
        </w:tc>
        <w:tc>
          <w:tcPr>
            <w:tcW w:w="1007" w:type="dxa"/>
          </w:tcPr>
          <w:p w:rsidR="00CA3097" w:rsidRDefault="00CA3097" w:rsidP="00CA3097">
            <w:r w:rsidRPr="00C80D58">
              <w:rPr>
                <w:rFonts w:ascii="GHEA Grapalat" w:hAnsi="GHEA Grapalat"/>
                <w:sz w:val="16"/>
                <w:szCs w:val="16"/>
              </w:rPr>
              <w:t>... %</w:t>
            </w:r>
          </w:p>
        </w:tc>
        <w:tc>
          <w:tcPr>
            <w:tcW w:w="861" w:type="dxa"/>
          </w:tcPr>
          <w:p w:rsidR="00CA3097" w:rsidRDefault="00CA3097" w:rsidP="00CA3097">
            <w:r w:rsidRPr="00C80D58">
              <w:rPr>
                <w:rFonts w:ascii="GHEA Grapalat" w:hAnsi="GHEA Grapalat"/>
                <w:sz w:val="16"/>
                <w:szCs w:val="16"/>
              </w:rPr>
              <w:t>... %</w:t>
            </w:r>
          </w:p>
        </w:tc>
        <w:tc>
          <w:tcPr>
            <w:tcW w:w="821" w:type="dxa"/>
          </w:tcPr>
          <w:p w:rsidR="00CA3097" w:rsidRDefault="00CA3097" w:rsidP="00CA3097">
            <w:r w:rsidRPr="00C80D58">
              <w:rPr>
                <w:rFonts w:ascii="GHEA Grapalat" w:hAnsi="GHEA Grapalat"/>
                <w:sz w:val="16"/>
                <w:szCs w:val="16"/>
              </w:rPr>
              <w:t>... %</w:t>
            </w:r>
          </w:p>
        </w:tc>
      </w:tr>
      <w:tr w:rsidR="00CA3097" w:rsidRPr="00B138F3" w:rsidTr="00CA3097">
        <w:trPr>
          <w:trHeight w:val="404"/>
          <w:jc w:val="center"/>
        </w:trPr>
        <w:tc>
          <w:tcPr>
            <w:tcW w:w="1724" w:type="dxa"/>
            <w:vAlign w:val="bottom"/>
          </w:tcPr>
          <w:p w:rsidR="00CA3097" w:rsidRPr="00CA3097" w:rsidRDefault="00CA3097" w:rsidP="00CA3097">
            <w:pPr>
              <w:jc w:val="right"/>
              <w:rPr>
                <w:rFonts w:ascii="Arial Armenian" w:hAnsi="Arial Armenian" w:cs="Calibri"/>
                <w:color w:val="000000"/>
                <w:sz w:val="20"/>
                <w:szCs w:val="20"/>
                <w:lang w:val="en-US"/>
              </w:rPr>
            </w:pPr>
            <w:r w:rsidRPr="00CA3097">
              <w:rPr>
                <w:rFonts w:ascii="Arial Armenian" w:hAnsi="Arial Armenian" w:cs="Calibri"/>
                <w:color w:val="000000"/>
                <w:sz w:val="20"/>
                <w:szCs w:val="20"/>
                <w:lang w:val="en-US"/>
              </w:rPr>
              <w:t>23</w:t>
            </w:r>
          </w:p>
        </w:tc>
        <w:tc>
          <w:tcPr>
            <w:tcW w:w="1957" w:type="dxa"/>
            <w:vAlign w:val="bottom"/>
          </w:tcPr>
          <w:p w:rsidR="00CA3097" w:rsidRPr="00CA3097" w:rsidRDefault="00CA3097" w:rsidP="00CA3097">
            <w:pPr>
              <w:rPr>
                <w:rFonts w:ascii="Calibri" w:hAnsi="Calibri"/>
                <w:color w:val="000000"/>
                <w:sz w:val="20"/>
                <w:szCs w:val="20"/>
              </w:rPr>
            </w:pPr>
            <w:r w:rsidRPr="00CA3097">
              <w:rPr>
                <w:rFonts w:ascii="Calibri" w:hAnsi="Calibri"/>
                <w:color w:val="000000"/>
                <w:sz w:val="20"/>
                <w:szCs w:val="20"/>
              </w:rPr>
              <w:t>15512000</w:t>
            </w:r>
          </w:p>
        </w:tc>
        <w:tc>
          <w:tcPr>
            <w:tcW w:w="1491" w:type="dxa"/>
            <w:vAlign w:val="center"/>
          </w:tcPr>
          <w:p w:rsidR="00CA3097" w:rsidRPr="00CA3097" w:rsidRDefault="00CA3097" w:rsidP="00CA3097">
            <w:pPr>
              <w:pStyle w:val="HTML"/>
              <w:shd w:val="clear" w:color="auto" w:fill="F8F9FA"/>
              <w:spacing w:line="540" w:lineRule="atLeast"/>
              <w:rPr>
                <w:rFonts w:ascii="inherit" w:hAnsi="inherit"/>
                <w:color w:val="1F1F1F"/>
              </w:rPr>
            </w:pPr>
            <w:r w:rsidRPr="00CA3097">
              <w:rPr>
                <w:rStyle w:val="y2iqfc"/>
                <w:rFonts w:ascii="inherit" w:hAnsi="inherit"/>
                <w:color w:val="1F1F1F"/>
              </w:rPr>
              <w:t>Кислый</w:t>
            </w:r>
          </w:p>
          <w:p w:rsidR="00CA3097" w:rsidRPr="00CA3097" w:rsidRDefault="00CA3097" w:rsidP="00CA3097">
            <w:pPr>
              <w:jc w:val="center"/>
              <w:rPr>
                <w:rFonts w:ascii="GHEA Grapalat" w:hAnsi="GHEA Grapalat" w:cs="Calibri"/>
                <w:sz w:val="20"/>
                <w:szCs w:val="20"/>
              </w:rPr>
            </w:pPr>
          </w:p>
        </w:tc>
        <w:tc>
          <w:tcPr>
            <w:tcW w:w="1007" w:type="dxa"/>
          </w:tcPr>
          <w:p w:rsidR="00CA3097" w:rsidRDefault="00CA3097" w:rsidP="00CA3097">
            <w:r w:rsidRPr="00C80D58">
              <w:rPr>
                <w:rFonts w:ascii="GHEA Grapalat" w:hAnsi="GHEA Grapalat"/>
                <w:sz w:val="16"/>
                <w:szCs w:val="16"/>
              </w:rPr>
              <w:t>... %</w:t>
            </w:r>
          </w:p>
        </w:tc>
        <w:tc>
          <w:tcPr>
            <w:tcW w:w="1006" w:type="dxa"/>
          </w:tcPr>
          <w:p w:rsidR="00CA3097" w:rsidRDefault="00CA3097" w:rsidP="00CA3097">
            <w:r w:rsidRPr="00C80D58">
              <w:rPr>
                <w:rFonts w:ascii="GHEA Grapalat" w:hAnsi="GHEA Grapalat"/>
                <w:sz w:val="16"/>
                <w:szCs w:val="16"/>
              </w:rPr>
              <w:t>... %</w:t>
            </w:r>
          </w:p>
        </w:tc>
        <w:tc>
          <w:tcPr>
            <w:tcW w:w="718" w:type="dxa"/>
          </w:tcPr>
          <w:p w:rsidR="00CA3097" w:rsidRDefault="00CA3097" w:rsidP="00CA3097">
            <w:r w:rsidRPr="00C80D58">
              <w:rPr>
                <w:rFonts w:ascii="GHEA Grapalat" w:hAnsi="GHEA Grapalat"/>
                <w:sz w:val="16"/>
                <w:szCs w:val="16"/>
              </w:rPr>
              <w:t>... %</w:t>
            </w:r>
          </w:p>
        </w:tc>
        <w:tc>
          <w:tcPr>
            <w:tcW w:w="861" w:type="dxa"/>
          </w:tcPr>
          <w:p w:rsidR="00CA3097" w:rsidRDefault="00CA3097" w:rsidP="00CA3097">
            <w:r w:rsidRPr="00C80D58">
              <w:rPr>
                <w:rFonts w:ascii="GHEA Grapalat" w:hAnsi="GHEA Grapalat"/>
                <w:sz w:val="16"/>
                <w:szCs w:val="16"/>
              </w:rPr>
              <w:t>... %</w:t>
            </w:r>
          </w:p>
        </w:tc>
        <w:tc>
          <w:tcPr>
            <w:tcW w:w="545" w:type="dxa"/>
          </w:tcPr>
          <w:p w:rsidR="00CA3097" w:rsidRDefault="00CA3097" w:rsidP="00CA3097">
            <w:r w:rsidRPr="00C80D58">
              <w:rPr>
                <w:rFonts w:ascii="GHEA Grapalat" w:hAnsi="GHEA Grapalat"/>
                <w:sz w:val="16"/>
                <w:szCs w:val="16"/>
              </w:rPr>
              <w:t>... %</w:t>
            </w:r>
          </w:p>
        </w:tc>
        <w:tc>
          <w:tcPr>
            <w:tcW w:w="606" w:type="dxa"/>
          </w:tcPr>
          <w:p w:rsidR="00CA3097" w:rsidRDefault="00CA3097" w:rsidP="00CA3097">
            <w:r w:rsidRPr="00C80D58">
              <w:rPr>
                <w:rFonts w:ascii="GHEA Grapalat" w:hAnsi="GHEA Grapalat"/>
                <w:sz w:val="16"/>
                <w:szCs w:val="16"/>
              </w:rPr>
              <w:t>... %</w:t>
            </w:r>
          </w:p>
        </w:tc>
        <w:tc>
          <w:tcPr>
            <w:tcW w:w="718" w:type="dxa"/>
          </w:tcPr>
          <w:p w:rsidR="00CA3097" w:rsidRDefault="00CA3097" w:rsidP="00CA3097">
            <w:r w:rsidRPr="00C80D58">
              <w:rPr>
                <w:rFonts w:ascii="GHEA Grapalat" w:hAnsi="GHEA Grapalat"/>
                <w:sz w:val="16"/>
                <w:szCs w:val="16"/>
              </w:rPr>
              <w:t>... %</w:t>
            </w:r>
          </w:p>
        </w:tc>
        <w:tc>
          <w:tcPr>
            <w:tcW w:w="854" w:type="dxa"/>
          </w:tcPr>
          <w:p w:rsidR="00CA3097" w:rsidRDefault="00CA3097" w:rsidP="00CA3097">
            <w:r w:rsidRPr="00C80D58">
              <w:rPr>
                <w:rFonts w:ascii="GHEA Grapalat" w:hAnsi="GHEA Grapalat"/>
                <w:sz w:val="16"/>
                <w:szCs w:val="16"/>
              </w:rPr>
              <w:t>... %</w:t>
            </w:r>
          </w:p>
        </w:tc>
        <w:tc>
          <w:tcPr>
            <w:tcW w:w="868" w:type="dxa"/>
          </w:tcPr>
          <w:p w:rsidR="00CA3097" w:rsidRDefault="00CA3097" w:rsidP="00CA3097">
            <w:r w:rsidRPr="00C80D58">
              <w:rPr>
                <w:rFonts w:ascii="GHEA Grapalat" w:hAnsi="GHEA Grapalat"/>
                <w:sz w:val="16"/>
                <w:szCs w:val="16"/>
              </w:rPr>
              <w:t>... %</w:t>
            </w:r>
          </w:p>
        </w:tc>
        <w:tc>
          <w:tcPr>
            <w:tcW w:w="861" w:type="dxa"/>
          </w:tcPr>
          <w:p w:rsidR="00CA3097" w:rsidRDefault="00CA3097" w:rsidP="00CA3097">
            <w:r w:rsidRPr="00C80D58">
              <w:rPr>
                <w:rFonts w:ascii="GHEA Grapalat" w:hAnsi="GHEA Grapalat"/>
                <w:sz w:val="16"/>
                <w:szCs w:val="16"/>
              </w:rPr>
              <w:t>... %</w:t>
            </w:r>
          </w:p>
        </w:tc>
        <w:tc>
          <w:tcPr>
            <w:tcW w:w="1007" w:type="dxa"/>
          </w:tcPr>
          <w:p w:rsidR="00CA3097" w:rsidRDefault="00CA3097" w:rsidP="00CA3097">
            <w:r w:rsidRPr="00C80D58">
              <w:rPr>
                <w:rFonts w:ascii="GHEA Grapalat" w:hAnsi="GHEA Grapalat"/>
                <w:sz w:val="16"/>
                <w:szCs w:val="16"/>
              </w:rPr>
              <w:t>... %</w:t>
            </w:r>
          </w:p>
        </w:tc>
        <w:tc>
          <w:tcPr>
            <w:tcW w:w="861" w:type="dxa"/>
          </w:tcPr>
          <w:p w:rsidR="00CA3097" w:rsidRDefault="00CA3097" w:rsidP="00CA3097">
            <w:r w:rsidRPr="00C80D58">
              <w:rPr>
                <w:rFonts w:ascii="GHEA Grapalat" w:hAnsi="GHEA Grapalat"/>
                <w:sz w:val="16"/>
                <w:szCs w:val="16"/>
              </w:rPr>
              <w:t>... %</w:t>
            </w:r>
          </w:p>
        </w:tc>
        <w:tc>
          <w:tcPr>
            <w:tcW w:w="821" w:type="dxa"/>
          </w:tcPr>
          <w:p w:rsidR="00CA3097" w:rsidRDefault="00CA3097" w:rsidP="00CA3097">
            <w:r w:rsidRPr="00C80D58">
              <w:rPr>
                <w:rFonts w:ascii="GHEA Grapalat" w:hAnsi="GHEA Grapalat"/>
                <w:sz w:val="16"/>
                <w:szCs w:val="16"/>
              </w:rPr>
              <w:t>... %</w:t>
            </w:r>
          </w:p>
        </w:tc>
      </w:tr>
      <w:tr w:rsidR="00CA3097" w:rsidRPr="00B138F3" w:rsidTr="00CA3097">
        <w:trPr>
          <w:trHeight w:val="404"/>
          <w:jc w:val="center"/>
        </w:trPr>
        <w:tc>
          <w:tcPr>
            <w:tcW w:w="1724" w:type="dxa"/>
            <w:vAlign w:val="bottom"/>
          </w:tcPr>
          <w:p w:rsidR="00CA3097" w:rsidRPr="00CA3097" w:rsidRDefault="00CA3097" w:rsidP="00CA3097">
            <w:pPr>
              <w:jc w:val="right"/>
              <w:rPr>
                <w:rFonts w:ascii="Arial Armenian" w:hAnsi="Arial Armenian" w:cs="Calibri"/>
                <w:color w:val="000000"/>
                <w:sz w:val="20"/>
                <w:szCs w:val="20"/>
                <w:lang w:val="en-US"/>
              </w:rPr>
            </w:pPr>
            <w:r w:rsidRPr="00CA3097">
              <w:rPr>
                <w:rFonts w:ascii="Arial Armenian" w:hAnsi="Arial Armenian" w:cs="Calibri"/>
                <w:color w:val="000000"/>
                <w:sz w:val="20"/>
                <w:szCs w:val="20"/>
                <w:lang w:val="en-US"/>
              </w:rPr>
              <w:lastRenderedPageBreak/>
              <w:t>24</w:t>
            </w:r>
          </w:p>
        </w:tc>
        <w:tc>
          <w:tcPr>
            <w:tcW w:w="1957" w:type="dxa"/>
            <w:vAlign w:val="bottom"/>
          </w:tcPr>
          <w:p w:rsidR="00CA3097" w:rsidRPr="00CA3097" w:rsidRDefault="00CA3097" w:rsidP="00CA3097">
            <w:pPr>
              <w:rPr>
                <w:rFonts w:ascii="Calibri" w:hAnsi="Calibri"/>
                <w:sz w:val="20"/>
                <w:szCs w:val="20"/>
              </w:rPr>
            </w:pPr>
            <w:r w:rsidRPr="00CA3097">
              <w:rPr>
                <w:rFonts w:ascii="Calibri" w:hAnsi="Calibri"/>
                <w:sz w:val="20"/>
                <w:szCs w:val="20"/>
              </w:rPr>
              <w:t>15542100</w:t>
            </w:r>
          </w:p>
        </w:tc>
        <w:tc>
          <w:tcPr>
            <w:tcW w:w="1491" w:type="dxa"/>
            <w:vAlign w:val="center"/>
          </w:tcPr>
          <w:p w:rsidR="00CA3097" w:rsidRPr="00CA3097" w:rsidRDefault="00CA3097" w:rsidP="00CA3097">
            <w:pPr>
              <w:jc w:val="center"/>
              <w:rPr>
                <w:rFonts w:ascii="GHEA Grapalat" w:hAnsi="GHEA Grapalat" w:cs="Calibri"/>
                <w:sz w:val="20"/>
                <w:szCs w:val="20"/>
                <w:lang w:val="hy-AM"/>
              </w:rPr>
            </w:pPr>
            <w:r w:rsidRPr="00CA3097">
              <w:rPr>
                <w:rFonts w:ascii="GHEA Grapalat" w:hAnsi="GHEA Grapalat" w:cs="Calibri"/>
                <w:sz w:val="20"/>
                <w:szCs w:val="20"/>
              </w:rPr>
              <w:t>Творог</w:t>
            </w:r>
          </w:p>
        </w:tc>
        <w:tc>
          <w:tcPr>
            <w:tcW w:w="1007" w:type="dxa"/>
          </w:tcPr>
          <w:p w:rsidR="00CA3097" w:rsidRDefault="00CA3097" w:rsidP="00CA3097">
            <w:r w:rsidRPr="00C80D58">
              <w:rPr>
                <w:rFonts w:ascii="GHEA Grapalat" w:hAnsi="GHEA Grapalat"/>
                <w:sz w:val="16"/>
                <w:szCs w:val="16"/>
              </w:rPr>
              <w:t>... %</w:t>
            </w:r>
          </w:p>
        </w:tc>
        <w:tc>
          <w:tcPr>
            <w:tcW w:w="1006" w:type="dxa"/>
          </w:tcPr>
          <w:p w:rsidR="00CA3097" w:rsidRDefault="00CA3097" w:rsidP="00CA3097">
            <w:r w:rsidRPr="00C80D58">
              <w:rPr>
                <w:rFonts w:ascii="GHEA Grapalat" w:hAnsi="GHEA Grapalat"/>
                <w:sz w:val="16"/>
                <w:szCs w:val="16"/>
              </w:rPr>
              <w:t>... %</w:t>
            </w:r>
          </w:p>
        </w:tc>
        <w:tc>
          <w:tcPr>
            <w:tcW w:w="718" w:type="dxa"/>
          </w:tcPr>
          <w:p w:rsidR="00CA3097" w:rsidRDefault="00CA3097" w:rsidP="00CA3097">
            <w:r w:rsidRPr="00C80D58">
              <w:rPr>
                <w:rFonts w:ascii="GHEA Grapalat" w:hAnsi="GHEA Grapalat"/>
                <w:sz w:val="16"/>
                <w:szCs w:val="16"/>
              </w:rPr>
              <w:t>... %</w:t>
            </w:r>
          </w:p>
        </w:tc>
        <w:tc>
          <w:tcPr>
            <w:tcW w:w="861" w:type="dxa"/>
          </w:tcPr>
          <w:p w:rsidR="00CA3097" w:rsidRDefault="00CA3097" w:rsidP="00CA3097">
            <w:r w:rsidRPr="00C80D58">
              <w:rPr>
                <w:rFonts w:ascii="GHEA Grapalat" w:hAnsi="GHEA Grapalat"/>
                <w:sz w:val="16"/>
                <w:szCs w:val="16"/>
              </w:rPr>
              <w:t>... %</w:t>
            </w:r>
          </w:p>
        </w:tc>
        <w:tc>
          <w:tcPr>
            <w:tcW w:w="545" w:type="dxa"/>
          </w:tcPr>
          <w:p w:rsidR="00CA3097" w:rsidRDefault="00CA3097" w:rsidP="00CA3097">
            <w:r w:rsidRPr="00C80D58">
              <w:rPr>
                <w:rFonts w:ascii="GHEA Grapalat" w:hAnsi="GHEA Grapalat"/>
                <w:sz w:val="16"/>
                <w:szCs w:val="16"/>
              </w:rPr>
              <w:t>... %</w:t>
            </w:r>
          </w:p>
        </w:tc>
        <w:tc>
          <w:tcPr>
            <w:tcW w:w="606" w:type="dxa"/>
          </w:tcPr>
          <w:p w:rsidR="00CA3097" w:rsidRDefault="00CA3097" w:rsidP="00CA3097">
            <w:r w:rsidRPr="00C80D58">
              <w:rPr>
                <w:rFonts w:ascii="GHEA Grapalat" w:hAnsi="GHEA Grapalat"/>
                <w:sz w:val="16"/>
                <w:szCs w:val="16"/>
              </w:rPr>
              <w:t>... %</w:t>
            </w:r>
          </w:p>
        </w:tc>
        <w:tc>
          <w:tcPr>
            <w:tcW w:w="718" w:type="dxa"/>
          </w:tcPr>
          <w:p w:rsidR="00CA3097" w:rsidRDefault="00CA3097" w:rsidP="00CA3097">
            <w:r w:rsidRPr="00C80D58">
              <w:rPr>
                <w:rFonts w:ascii="GHEA Grapalat" w:hAnsi="GHEA Grapalat"/>
                <w:sz w:val="16"/>
                <w:szCs w:val="16"/>
              </w:rPr>
              <w:t>... %</w:t>
            </w:r>
          </w:p>
        </w:tc>
        <w:tc>
          <w:tcPr>
            <w:tcW w:w="854" w:type="dxa"/>
          </w:tcPr>
          <w:p w:rsidR="00CA3097" w:rsidRDefault="00CA3097" w:rsidP="00CA3097">
            <w:r w:rsidRPr="00C80D58">
              <w:rPr>
                <w:rFonts w:ascii="GHEA Grapalat" w:hAnsi="GHEA Grapalat"/>
                <w:sz w:val="16"/>
                <w:szCs w:val="16"/>
              </w:rPr>
              <w:t>... %</w:t>
            </w:r>
          </w:p>
        </w:tc>
        <w:tc>
          <w:tcPr>
            <w:tcW w:w="868" w:type="dxa"/>
          </w:tcPr>
          <w:p w:rsidR="00CA3097" w:rsidRDefault="00CA3097" w:rsidP="00CA3097">
            <w:r w:rsidRPr="00C80D58">
              <w:rPr>
                <w:rFonts w:ascii="GHEA Grapalat" w:hAnsi="GHEA Grapalat"/>
                <w:sz w:val="16"/>
                <w:szCs w:val="16"/>
              </w:rPr>
              <w:t>... %</w:t>
            </w:r>
          </w:p>
        </w:tc>
        <w:tc>
          <w:tcPr>
            <w:tcW w:w="861" w:type="dxa"/>
          </w:tcPr>
          <w:p w:rsidR="00CA3097" w:rsidRDefault="00CA3097" w:rsidP="00CA3097">
            <w:r w:rsidRPr="00C80D58">
              <w:rPr>
                <w:rFonts w:ascii="GHEA Grapalat" w:hAnsi="GHEA Grapalat"/>
                <w:sz w:val="16"/>
                <w:szCs w:val="16"/>
              </w:rPr>
              <w:t>... %</w:t>
            </w:r>
          </w:p>
        </w:tc>
        <w:tc>
          <w:tcPr>
            <w:tcW w:w="1007" w:type="dxa"/>
          </w:tcPr>
          <w:p w:rsidR="00CA3097" w:rsidRDefault="00CA3097" w:rsidP="00CA3097">
            <w:r w:rsidRPr="00C80D58">
              <w:rPr>
                <w:rFonts w:ascii="GHEA Grapalat" w:hAnsi="GHEA Grapalat"/>
                <w:sz w:val="16"/>
                <w:szCs w:val="16"/>
              </w:rPr>
              <w:t>... %</w:t>
            </w:r>
          </w:p>
        </w:tc>
        <w:tc>
          <w:tcPr>
            <w:tcW w:w="861" w:type="dxa"/>
          </w:tcPr>
          <w:p w:rsidR="00CA3097" w:rsidRDefault="00CA3097" w:rsidP="00CA3097">
            <w:r w:rsidRPr="00C80D58">
              <w:rPr>
                <w:rFonts w:ascii="GHEA Grapalat" w:hAnsi="GHEA Grapalat"/>
                <w:sz w:val="16"/>
                <w:szCs w:val="16"/>
              </w:rPr>
              <w:t>... %</w:t>
            </w:r>
          </w:p>
        </w:tc>
        <w:tc>
          <w:tcPr>
            <w:tcW w:w="821" w:type="dxa"/>
          </w:tcPr>
          <w:p w:rsidR="00CA3097" w:rsidRDefault="00CA3097" w:rsidP="00CA3097">
            <w:r w:rsidRPr="00C80D58">
              <w:rPr>
                <w:rFonts w:ascii="GHEA Grapalat" w:hAnsi="GHEA Grapalat"/>
                <w:sz w:val="16"/>
                <w:szCs w:val="16"/>
              </w:rPr>
              <w:t>...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Default="00071D1C" w:rsidP="00B46D58">
            <w:pPr>
              <w:widowControl w:val="0"/>
              <w:spacing w:after="160"/>
              <w:jc w:val="center"/>
              <w:rPr>
                <w:rFonts w:ascii="GHEA Grapalat" w:hAnsi="GHEA Grapalat"/>
                <w:b/>
              </w:rPr>
            </w:pPr>
            <w:r w:rsidRPr="00B138F3">
              <w:rPr>
                <w:rFonts w:ascii="GHEA Grapalat" w:hAnsi="GHEA Grapalat"/>
                <w:b/>
              </w:rPr>
              <w:t>ПОКУПАТЕЛЬ</w:t>
            </w:r>
          </w:p>
          <w:p w:rsidR="00995DB7" w:rsidRPr="000C61C0" w:rsidRDefault="00995DB7" w:rsidP="00995DB7">
            <w:pPr>
              <w:widowControl w:val="0"/>
              <w:spacing w:after="160"/>
              <w:jc w:val="center"/>
              <w:rPr>
                <w:rFonts w:ascii="GHEA Grapalat" w:hAnsi="GHEA Grapalat"/>
                <w:b/>
              </w:rPr>
            </w:pPr>
            <w:r w:rsidRPr="000C61C0">
              <w:rPr>
                <w:rFonts w:ascii="GHEA Grapalat" w:hAnsi="GHEA Grapalat"/>
                <w:b/>
              </w:rPr>
              <w:t xml:space="preserve">ГНКО" </w:t>
            </w:r>
            <w:proofErr w:type="spellStart"/>
            <w:proofErr w:type="gramStart"/>
            <w:r w:rsidRPr="000C61C0">
              <w:rPr>
                <w:rFonts w:ascii="GHEA Grapalat" w:hAnsi="GHEA Grapalat"/>
                <w:b/>
              </w:rPr>
              <w:t>Гтнвац</w:t>
            </w:r>
            <w:proofErr w:type="spellEnd"/>
            <w:r w:rsidRPr="000C61C0">
              <w:rPr>
                <w:rFonts w:ascii="GHEA Grapalat" w:hAnsi="GHEA Grapalat"/>
                <w:b/>
              </w:rPr>
              <w:t xml:space="preserve">  </w:t>
            </w:r>
            <w:proofErr w:type="spellStart"/>
            <w:r w:rsidRPr="000C61C0">
              <w:rPr>
                <w:rFonts w:ascii="GHEA Grapalat" w:hAnsi="GHEA Grapalat"/>
                <w:b/>
              </w:rPr>
              <w:t>Ераз</w:t>
            </w:r>
            <w:proofErr w:type="spellEnd"/>
            <w:proofErr w:type="gramEnd"/>
            <w:r w:rsidRPr="000C61C0">
              <w:rPr>
                <w:rFonts w:ascii="GHEA Grapalat" w:hAnsi="GHEA Grapalat"/>
                <w:b/>
              </w:rPr>
              <w:t xml:space="preserve"> "</w:t>
            </w:r>
          </w:p>
          <w:p w:rsidR="00995DB7" w:rsidRPr="000C61C0" w:rsidRDefault="00995DB7" w:rsidP="00995DB7">
            <w:pPr>
              <w:widowControl w:val="0"/>
              <w:spacing w:after="160"/>
              <w:jc w:val="center"/>
              <w:rPr>
                <w:rFonts w:ascii="GHEA Grapalat" w:hAnsi="GHEA Grapalat"/>
                <w:b/>
              </w:rPr>
            </w:pPr>
            <w:proofErr w:type="spellStart"/>
            <w:proofErr w:type="gramStart"/>
            <w:r w:rsidRPr="000C61C0">
              <w:rPr>
                <w:rFonts w:ascii="GHEA Grapalat" w:hAnsi="GHEA Grapalat"/>
                <w:b/>
              </w:rPr>
              <w:t>г.Даштакар</w:t>
            </w:r>
            <w:proofErr w:type="spellEnd"/>
            <w:r w:rsidRPr="000C61C0">
              <w:rPr>
                <w:rFonts w:ascii="GHEA Grapalat" w:hAnsi="GHEA Grapalat"/>
                <w:b/>
              </w:rPr>
              <w:t xml:space="preserve">  ,</w:t>
            </w:r>
            <w:proofErr w:type="gramEnd"/>
            <w:r w:rsidRPr="000C61C0">
              <w:rPr>
                <w:rFonts w:ascii="GHEA Grapalat" w:hAnsi="GHEA Grapalat"/>
                <w:b/>
              </w:rPr>
              <w:t xml:space="preserve"> в </w:t>
            </w:r>
            <w:proofErr w:type="spellStart"/>
            <w:r w:rsidRPr="000C61C0">
              <w:rPr>
                <w:rFonts w:ascii="GHEA Grapalat" w:hAnsi="GHEA Grapalat"/>
                <w:b/>
              </w:rPr>
              <w:t>at</w:t>
            </w:r>
            <w:proofErr w:type="spellEnd"/>
            <w:r w:rsidRPr="000C61C0">
              <w:rPr>
                <w:rFonts w:ascii="GHEA Grapalat" w:hAnsi="GHEA Grapalat"/>
                <w:b/>
              </w:rPr>
              <w:t xml:space="preserve"> 4-rd p. /2 /1</w:t>
            </w:r>
          </w:p>
          <w:p w:rsidR="00995DB7" w:rsidRPr="000C61C0" w:rsidRDefault="00CA3097" w:rsidP="00CA3097">
            <w:pPr>
              <w:widowControl w:val="0"/>
              <w:spacing w:after="160"/>
              <w:rPr>
                <w:rFonts w:ascii="GHEA Grapalat" w:hAnsi="GHEA Grapalat"/>
                <w:b/>
              </w:rPr>
            </w:pPr>
            <w:r w:rsidRPr="00CA3097">
              <w:rPr>
                <w:rFonts w:ascii="GHEA Grapalat" w:hAnsi="GHEA Grapalat"/>
                <w:b/>
              </w:rPr>
              <w:t xml:space="preserve">       </w:t>
            </w:r>
            <w:proofErr w:type="spellStart"/>
            <w:r w:rsidR="00995DB7" w:rsidRPr="000C61C0">
              <w:rPr>
                <w:rFonts w:ascii="GHEA Grapalat" w:hAnsi="GHEA Grapalat"/>
                <w:b/>
              </w:rPr>
              <w:t>Акба</w:t>
            </w:r>
            <w:proofErr w:type="spellEnd"/>
            <w:r w:rsidR="00995DB7" w:rsidRPr="000C61C0">
              <w:rPr>
                <w:rFonts w:ascii="GHEA Grapalat" w:hAnsi="GHEA Grapalat"/>
                <w:b/>
              </w:rPr>
              <w:t xml:space="preserve"> </w:t>
            </w:r>
            <w:proofErr w:type="spellStart"/>
            <w:proofErr w:type="gramStart"/>
            <w:r w:rsidR="00995DB7" w:rsidRPr="000C61C0">
              <w:rPr>
                <w:rFonts w:ascii="GHEA Grapalat" w:hAnsi="GHEA Grapalat"/>
                <w:b/>
              </w:rPr>
              <w:t>банк:Веди</w:t>
            </w:r>
            <w:proofErr w:type="spellEnd"/>
            <w:proofErr w:type="gramEnd"/>
            <w:r w:rsidR="00995DB7" w:rsidRPr="000C61C0">
              <w:rPr>
                <w:rFonts w:ascii="GHEA Grapalat" w:hAnsi="GHEA Grapalat"/>
                <w:b/>
              </w:rPr>
              <w:t xml:space="preserve"> м / с</w:t>
            </w:r>
          </w:p>
          <w:p w:rsidR="00995DB7" w:rsidRPr="000C61C0" w:rsidRDefault="00995DB7" w:rsidP="00995DB7">
            <w:pPr>
              <w:widowControl w:val="0"/>
              <w:spacing w:after="160"/>
              <w:jc w:val="center"/>
              <w:rPr>
                <w:rFonts w:ascii="GHEA Grapalat" w:hAnsi="GHEA Grapalat"/>
                <w:b/>
              </w:rPr>
            </w:pPr>
            <w:r w:rsidRPr="000C61C0">
              <w:rPr>
                <w:rFonts w:ascii="GHEA Grapalat" w:hAnsi="GHEA Grapalat"/>
                <w:b/>
              </w:rPr>
              <w:t>ПК 220129690321000</w:t>
            </w:r>
          </w:p>
          <w:p w:rsidR="00995DB7" w:rsidRPr="000C61C0" w:rsidRDefault="00995DB7" w:rsidP="00995DB7">
            <w:pPr>
              <w:widowControl w:val="0"/>
              <w:spacing w:after="160"/>
              <w:jc w:val="center"/>
              <w:rPr>
                <w:rFonts w:ascii="GHEA Grapalat" w:hAnsi="GHEA Grapalat"/>
                <w:b/>
              </w:rPr>
            </w:pPr>
            <w:r w:rsidRPr="000C61C0">
              <w:rPr>
                <w:rFonts w:ascii="GHEA Grapalat" w:hAnsi="GHEA Grapalat"/>
                <w:b/>
              </w:rPr>
              <w:t xml:space="preserve">AVC 04234477                  </w:t>
            </w:r>
          </w:p>
          <w:p w:rsidR="00995DB7" w:rsidRPr="000C61C0" w:rsidRDefault="00995DB7" w:rsidP="00995DB7">
            <w:pPr>
              <w:widowControl w:val="0"/>
              <w:spacing w:after="160"/>
              <w:jc w:val="center"/>
              <w:rPr>
                <w:rFonts w:ascii="GHEA Grapalat" w:hAnsi="GHEA Grapalat"/>
                <w:b/>
              </w:rPr>
            </w:pPr>
            <w:r w:rsidRPr="000C61C0">
              <w:rPr>
                <w:rFonts w:ascii="GHEA Grapalat" w:hAnsi="GHEA Grapalat"/>
                <w:b/>
              </w:rPr>
              <w:t>А. Мелконян</w:t>
            </w:r>
          </w:p>
          <w:p w:rsidR="00995DB7" w:rsidRPr="000C61C0" w:rsidRDefault="00995DB7" w:rsidP="00995DB7">
            <w:pPr>
              <w:widowControl w:val="0"/>
              <w:spacing w:after="160"/>
              <w:jc w:val="center"/>
              <w:rPr>
                <w:rFonts w:ascii="GHEA Grapalat" w:hAnsi="GHEA Grapalat"/>
                <w:b/>
              </w:rPr>
            </w:pPr>
            <w:r w:rsidRPr="000C61C0">
              <w:rPr>
                <w:rFonts w:ascii="GHEA Grapalat" w:hAnsi="GHEA Grapalat"/>
                <w:b/>
              </w:rPr>
              <w:t>/подпись/</w:t>
            </w:r>
          </w:p>
          <w:p w:rsidR="00071D1C" w:rsidRPr="00995DB7" w:rsidRDefault="00AB4EAB" w:rsidP="00B46D58">
            <w:pPr>
              <w:widowControl w:val="0"/>
              <w:jc w:val="center"/>
              <w:rPr>
                <w:rFonts w:ascii="GHEA Grapalat" w:hAnsi="GHEA Grapalat"/>
              </w:rPr>
            </w:pPr>
            <w:r w:rsidRPr="00995DB7">
              <w:rPr>
                <w:rFonts w:ascii="GHEA Grapalat" w:hAnsi="GHEA Grapalat"/>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w:t>
            </w:r>
            <w:proofErr w:type="gramStart"/>
            <w:r w:rsidRPr="00B138F3">
              <w:rPr>
                <w:rFonts w:ascii="GHEA Grapalat" w:hAnsi="GHEA Grapalat"/>
              </w:rPr>
              <w:t>С</w:t>
            </w:r>
            <w:proofErr w:type="gramEnd"/>
            <w:r w:rsidRPr="00B138F3">
              <w:rPr>
                <w:rFonts w:ascii="GHEA Grapalat" w:hAnsi="GHEA Grapalat"/>
              </w:rPr>
              <w:t>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w:t>
            </w:r>
            <w:proofErr w:type="gramStart"/>
            <w:r w:rsidRPr="00B138F3">
              <w:rPr>
                <w:rFonts w:ascii="GHEA Grapalat" w:hAnsi="GHEA Grapalat"/>
              </w:rPr>
              <w:t>С</w:t>
            </w:r>
            <w:proofErr w:type="gramEnd"/>
            <w:r w:rsidRPr="00B138F3">
              <w:rPr>
                <w:rFonts w:ascii="GHEA Grapalat" w:hAnsi="GHEA Grapalat"/>
              </w:rPr>
              <w:t>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proofErr w:type="gramStart"/>
      <w:r w:rsidRPr="00B138F3">
        <w:rPr>
          <w:rFonts w:ascii="GHEA Grapalat" w:hAnsi="GHEA Grapalat"/>
        </w:rPr>
        <w:t>_ ,</w:t>
      </w:r>
      <w:proofErr w:type="gramEnd"/>
      <w:r w:rsidRPr="00B138F3">
        <w:rPr>
          <w:rFonts w:ascii="GHEA Grapalat" w:hAnsi="GHEA Grapalat"/>
        </w:rPr>
        <w:t xml:space="preserve">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B138F3">
        <w:rPr>
          <w:rFonts w:ascii="GHEA Grapalat" w:hAnsi="GHEA Grapalat"/>
          <w:snapToGrid w:val="0"/>
        </w:rPr>
        <w:t>Акта,</w:t>
      </w:r>
      <w:r w:rsidRPr="00B138F3">
        <w:rPr>
          <w:rFonts w:ascii="GHEA Grapalat" w:hAnsi="GHEA Grapalat"/>
        </w:rPr>
        <w:t>являются</w:t>
      </w:r>
      <w:proofErr w:type="spellEnd"/>
      <w:proofErr w:type="gram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350"/>
        <w:gridCol w:w="4720"/>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Default="00071D1C" w:rsidP="00B46D58">
      <w:pPr>
        <w:widowControl w:val="0"/>
        <w:spacing w:after="160"/>
        <w:ind w:left="-142" w:firstLine="142"/>
        <w:jc w:val="center"/>
        <w:rPr>
          <w:rFonts w:ascii="GHEA Grapalat" w:hAnsi="GHEA Grapalat" w:cs="Sylfaen"/>
          <w:b/>
        </w:rPr>
      </w:pPr>
    </w:p>
    <w:p w:rsidR="00AA0F9A" w:rsidRPr="00BA20A0" w:rsidRDefault="00296DAD" w:rsidP="00AA0F9A">
      <w:pPr>
        <w:widowControl w:val="0"/>
        <w:jc w:val="right"/>
        <w:rPr>
          <w:rFonts w:ascii="GHEA Grapalat" w:hAnsi="GHEA Grapalat" w:cs="Sylfaen"/>
          <w:i/>
        </w:rPr>
      </w:pPr>
      <w:proofErr w:type="spellStart"/>
      <w:r>
        <w:rPr>
          <w:rFonts w:ascii="GHEA Grapalat" w:hAnsi="GHEA Grapalat"/>
          <w:i/>
        </w:rPr>
        <w:lastRenderedPageBreak/>
        <w:t>П</w:t>
      </w:r>
      <w:r w:rsidR="00AA0F9A" w:rsidRPr="00BA20A0">
        <w:rPr>
          <w:rFonts w:ascii="GHEA Grapalat" w:hAnsi="GHEA Grapalat"/>
          <w:i/>
        </w:rPr>
        <w:t>иложение</w:t>
      </w:r>
      <w:proofErr w:type="spellEnd"/>
      <w:r w:rsidR="00AA0F9A" w:rsidRPr="00BA20A0">
        <w:rPr>
          <w:rFonts w:ascii="GHEA Grapalat" w:hAnsi="GHEA Grapalat"/>
          <w:i/>
        </w:rPr>
        <w:t xml:space="preserve"> № 4</w:t>
      </w:r>
    </w:p>
    <w:p w:rsidR="00AA0F9A" w:rsidRPr="00BA20A0" w:rsidRDefault="00AA0F9A" w:rsidP="00AA0F9A">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w:t>
      </w:r>
      <w:proofErr w:type="gramStart"/>
      <w:r w:rsidRPr="00BA20A0">
        <w:rPr>
          <w:rFonts w:ascii="GHEA Grapalat" w:hAnsi="GHEA Grapalat"/>
          <w:i/>
          <w:lang w:val="hy-AM"/>
        </w:rPr>
        <w:t xml:space="preserve">«  </w:t>
      </w:r>
      <w:proofErr w:type="gramEnd"/>
      <w:r w:rsidRPr="00BA20A0">
        <w:rPr>
          <w:rFonts w:ascii="GHEA Grapalat" w:hAnsi="GHEA Grapalat"/>
          <w:i/>
          <w:lang w:val="hy-AM"/>
        </w:rPr>
        <w:t xml:space="preserve">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rsidR="00AA0F9A" w:rsidRPr="00BA20A0" w:rsidRDefault="00AA0F9A" w:rsidP="00AA0F9A">
      <w:pPr>
        <w:jc w:val="center"/>
        <w:rPr>
          <w:rFonts w:ascii="GHEA Grapalat" w:hAnsi="GHEA Grapalat" w:cs="GHEA Grapalat"/>
        </w:rPr>
      </w:pPr>
    </w:p>
    <w:p w:rsidR="00AA0F9A" w:rsidRPr="00BA20A0" w:rsidRDefault="00AA0F9A" w:rsidP="00AA0F9A">
      <w:pPr>
        <w:jc w:val="center"/>
        <w:rPr>
          <w:rFonts w:ascii="GHEA Grapalat" w:hAnsi="GHEA Grapalat" w:cs="GHEA Grapalat"/>
        </w:rPr>
      </w:pPr>
      <w:r w:rsidRPr="00BA20A0">
        <w:rPr>
          <w:rFonts w:ascii="GHEA Grapalat" w:hAnsi="GHEA Grapalat" w:cs="GHEA Grapalat"/>
        </w:rPr>
        <w:t>УВЕДОМЛЕНИЕ</w:t>
      </w:r>
    </w:p>
    <w:p w:rsidR="00AA0F9A" w:rsidRPr="00BA20A0" w:rsidRDefault="00AA0F9A" w:rsidP="00AA0F9A">
      <w:pPr>
        <w:jc w:val="center"/>
        <w:rPr>
          <w:rFonts w:ascii="GHEA Grapalat" w:hAnsi="GHEA Grapalat" w:cs="GHEA Grapalat"/>
          <w:lang w:val="hy-AM"/>
        </w:rPr>
      </w:pPr>
    </w:p>
    <w:p w:rsidR="00AA0F9A" w:rsidRPr="00BA20A0" w:rsidRDefault="00AA0F9A" w:rsidP="00AA0F9A">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rsidR="00AA0F9A" w:rsidRPr="00BA20A0" w:rsidRDefault="00AA0F9A" w:rsidP="00AA0F9A">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финансового агента</w:t>
      </w:r>
    </w:p>
    <w:p w:rsidR="00AA0F9A" w:rsidRPr="00BA20A0" w:rsidRDefault="00AA0F9A" w:rsidP="00AA0F9A">
      <w:pPr>
        <w:rPr>
          <w:rFonts w:ascii="GHEA Grapalat" w:hAnsi="GHEA Grapalat"/>
          <w:vertAlign w:val="superscript"/>
          <w:lang w:val="es-ES"/>
        </w:rPr>
      </w:pPr>
    </w:p>
    <w:p w:rsidR="00AA0F9A" w:rsidRPr="00BA20A0" w:rsidRDefault="00AA0F9A" w:rsidP="00AA0F9A">
      <w:pPr>
        <w:pStyle w:val="aff3"/>
        <w:numPr>
          <w:ilvl w:val="0"/>
          <w:numId w:val="34"/>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rsidR="00AA0F9A" w:rsidRPr="00BA20A0" w:rsidRDefault="00AA0F9A" w:rsidP="00AA0F9A">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A0F9A" w:rsidRPr="00BA20A0" w:rsidRDefault="00AA0F9A" w:rsidP="00AA0F9A">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rsidR="00AA0F9A" w:rsidRPr="00BA20A0" w:rsidRDefault="00AA0F9A" w:rsidP="00AA0F9A">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A0F9A" w:rsidRPr="00BA20A0" w:rsidRDefault="00AA0F9A" w:rsidP="00AA0F9A">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rsidR="00AA0F9A" w:rsidRPr="00BA20A0" w:rsidRDefault="00AA0F9A" w:rsidP="00AA0F9A">
      <w:pPr>
        <w:rPr>
          <w:rFonts w:ascii="GHEA Grapalat" w:hAnsi="GHEA Grapalat" w:cs="Sylfaen"/>
          <w:sz w:val="20"/>
          <w:szCs w:val="20"/>
          <w:lang w:val="es-ES"/>
        </w:rPr>
      </w:pPr>
    </w:p>
    <w:p w:rsidR="00AA0F9A" w:rsidRPr="00BA20A0" w:rsidRDefault="00AA0F9A" w:rsidP="00AA0F9A">
      <w:pPr>
        <w:pStyle w:val="aff3"/>
        <w:numPr>
          <w:ilvl w:val="0"/>
          <w:numId w:val="34"/>
        </w:numPr>
        <w:contextualSpacing/>
        <w:jc w:val="both"/>
        <w:rPr>
          <w:rFonts w:ascii="GHEA Grapalat" w:hAnsi="GHEA Grapalat" w:cs="Sylfaen"/>
          <w:sz w:val="20"/>
          <w:szCs w:val="20"/>
        </w:rPr>
      </w:pPr>
      <w:r w:rsidRPr="00BA20A0">
        <w:rPr>
          <w:rFonts w:ascii="GHEA Grapalat" w:hAnsi="GHEA Grapalat" w:cs="Sylfaen"/>
          <w:sz w:val="20"/>
          <w:szCs w:val="20"/>
        </w:rPr>
        <w:t xml:space="preserve">Согласен с условиями изложенными в пункте </w:t>
      </w:r>
      <w:proofErr w:type="gramStart"/>
      <w:r w:rsidRPr="00BA20A0">
        <w:rPr>
          <w:rFonts w:ascii="GHEA Grapalat" w:hAnsi="GHEA Grapalat" w:cs="Sylfaen"/>
          <w:sz w:val="20"/>
          <w:szCs w:val="20"/>
        </w:rPr>
        <w:t>8.12 .</w:t>
      </w:r>
      <w:proofErr w:type="gramEnd"/>
    </w:p>
    <w:p w:rsidR="00AA0F9A" w:rsidRPr="00BA20A0" w:rsidRDefault="00AA0F9A" w:rsidP="00AA0F9A">
      <w:pPr>
        <w:jc w:val="center"/>
        <w:rPr>
          <w:rFonts w:ascii="GHEA Grapalat" w:hAnsi="GHEA Grapalat" w:cs="GHEA Grapalat"/>
          <w:lang w:val="es-ES"/>
        </w:rPr>
      </w:pPr>
    </w:p>
    <w:p w:rsidR="00AA0F9A" w:rsidRPr="00BA20A0" w:rsidRDefault="00AA0F9A" w:rsidP="00AA0F9A">
      <w:pPr>
        <w:jc w:val="center"/>
        <w:rPr>
          <w:rFonts w:ascii="GHEA Grapalat" w:hAnsi="GHEA Grapalat" w:cs="Sylfaen"/>
          <w:b/>
          <w:lang w:val="es-ES"/>
        </w:rPr>
      </w:pPr>
    </w:p>
    <w:p w:rsidR="00AA0F9A" w:rsidRPr="00BA20A0" w:rsidRDefault="00AA0F9A" w:rsidP="00AA0F9A">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rsidR="00AA0F9A" w:rsidRPr="00BA20A0" w:rsidRDefault="00AA0F9A" w:rsidP="00AA0F9A">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rsidR="00AA0F9A" w:rsidRPr="00BA20A0" w:rsidRDefault="00AA0F9A" w:rsidP="00AA0F9A">
      <w:pPr>
        <w:jc w:val="right"/>
        <w:rPr>
          <w:rFonts w:ascii="GHEA Grapalat" w:hAnsi="GHEA Grapalat"/>
          <w:sz w:val="20"/>
          <w:lang w:val="hy-AM"/>
        </w:rPr>
      </w:pPr>
      <w:r w:rsidRPr="00BA20A0">
        <w:rPr>
          <w:rFonts w:ascii="GHEA Grapalat" w:hAnsi="GHEA Grapalat"/>
          <w:sz w:val="20"/>
          <w:lang w:val="hy-AM"/>
        </w:rPr>
        <w:t xml:space="preserve">    </w:t>
      </w:r>
    </w:p>
    <w:p w:rsidR="00AA0F9A" w:rsidRPr="00BA20A0" w:rsidRDefault="00AA0F9A" w:rsidP="00AA0F9A">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rsidR="00AA0F9A" w:rsidRPr="00BA20A0" w:rsidRDefault="00AA0F9A" w:rsidP="00AA0F9A">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rsidR="00AA0F9A" w:rsidRPr="00BA20A0" w:rsidRDefault="00AA0F9A" w:rsidP="00AA0F9A">
      <w:pPr>
        <w:jc w:val="center"/>
        <w:rPr>
          <w:rFonts w:ascii="GHEA Grapalat" w:hAnsi="GHEA Grapalat" w:cs="Sylfaen"/>
          <w:sz w:val="16"/>
          <w:szCs w:val="16"/>
          <w:lang w:val="es-ES"/>
        </w:rPr>
      </w:pPr>
    </w:p>
    <w:p w:rsidR="00AA0F9A" w:rsidRPr="00BA20A0" w:rsidRDefault="00AA0F9A" w:rsidP="00AA0F9A">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rsidR="00AA0F9A" w:rsidRPr="00C60645" w:rsidRDefault="00AA0F9A" w:rsidP="00AA0F9A">
      <w:pPr>
        <w:jc w:val="center"/>
        <w:rPr>
          <w:ins w:id="18" w:author="Inesa Kocharyan" w:date="2025-02-19T10:39:00Z"/>
          <w:rFonts w:ascii="GHEA Grapalat" w:hAnsi="GHEA Grapalat" w:cs="Sylfaen"/>
          <w:b/>
          <w:lang w:val="es-ES"/>
        </w:rPr>
      </w:pPr>
    </w:p>
    <w:p w:rsidR="00AA0F9A" w:rsidRPr="00B138F3" w:rsidRDefault="00AA0F9A" w:rsidP="00B46D58">
      <w:pPr>
        <w:widowControl w:val="0"/>
        <w:spacing w:after="160"/>
        <w:ind w:left="-142" w:firstLine="142"/>
        <w:jc w:val="center"/>
        <w:rPr>
          <w:rFonts w:ascii="GHEA Grapalat" w:hAnsi="GHEA Grapalat" w:cs="Sylfaen"/>
          <w:b/>
        </w:rPr>
      </w:pPr>
    </w:p>
    <w:sectPr w:rsidR="00AA0F9A"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24B3" w:rsidRDefault="00DA24B3">
      <w:r>
        <w:separator/>
      </w:r>
    </w:p>
  </w:endnote>
  <w:endnote w:type="continuationSeparator" w:id="0">
    <w:p w:rsidR="00DA24B3" w:rsidRDefault="00DA2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CC"/>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995DB7" w:rsidRPr="00C861E9" w:rsidRDefault="00995DB7">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2015E2">
          <w:rPr>
            <w:rFonts w:ascii="GHEA Grapalat" w:hAnsi="GHEA Grapalat"/>
            <w:noProof/>
            <w:sz w:val="24"/>
            <w:szCs w:val="24"/>
          </w:rPr>
          <w:t>97</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24B3" w:rsidRDefault="00DA24B3">
      <w:r>
        <w:separator/>
      </w:r>
    </w:p>
  </w:footnote>
  <w:footnote w:type="continuationSeparator" w:id="0">
    <w:p w:rsidR="00DA24B3" w:rsidRDefault="00DA24B3">
      <w:r>
        <w:continuationSeparator/>
      </w:r>
    </w:p>
  </w:footnote>
  <w:footnote w:id="1">
    <w:p w:rsidR="00995DB7" w:rsidRPr="00ED3BA4" w:rsidRDefault="00995DB7" w:rsidP="007A5F50">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w:t>
      </w:r>
      <w:proofErr w:type="spellStart"/>
      <w:r w:rsidRPr="00ED3BA4">
        <w:rPr>
          <w:rFonts w:ascii="GHEA Grapalat" w:hAnsi="GHEA Grapalat"/>
          <w:i/>
        </w:rPr>
        <w:t>BMAPDzB</w:t>
      </w:r>
      <w:proofErr w:type="spellEnd"/>
      <w:r w:rsidRPr="00ED3BA4">
        <w:rPr>
          <w:rFonts w:ascii="GHEA Grapalat" w:hAnsi="GHEA Grapalat"/>
          <w:i/>
        </w:rPr>
        <w:t>", соответственно словами  "</w:t>
      </w:r>
      <w:proofErr w:type="spellStart"/>
      <w:r w:rsidRPr="00ED3BA4">
        <w:rPr>
          <w:rFonts w:ascii="GHEA Grapalat" w:hAnsi="GHEA Grapalat"/>
          <w:i/>
        </w:rPr>
        <w:t>GHAPDzB</w:t>
      </w:r>
      <w:proofErr w:type="spellEnd"/>
      <w:r w:rsidRPr="00ED3BA4">
        <w:rPr>
          <w:rFonts w:ascii="GHEA Grapalat" w:hAnsi="GHEA Grapalat"/>
          <w:i/>
        </w:rPr>
        <w:t>" и "</w:t>
      </w:r>
      <w:proofErr w:type="spellStart"/>
      <w:r w:rsidRPr="00ED3BA4">
        <w:rPr>
          <w:rFonts w:ascii="GHEA Grapalat" w:hAnsi="GHEA Grapalat"/>
          <w:i/>
        </w:rPr>
        <w:t>HMAAPDzB</w:t>
      </w:r>
      <w:proofErr w:type="spellEnd"/>
      <w:r w:rsidRPr="00ED3BA4">
        <w:rPr>
          <w:rFonts w:ascii="GHEA Grapalat" w:hAnsi="GHEA Grapalat"/>
          <w:i/>
        </w:rPr>
        <w:t>",</w:t>
      </w:r>
    </w:p>
  </w:footnote>
  <w:footnote w:id="2">
    <w:p w:rsidR="00995DB7" w:rsidRDefault="00995DB7" w:rsidP="007223C7">
      <w:pPr>
        <w:pStyle w:val="af2"/>
        <w:widowControl w:val="0"/>
        <w:jc w:val="both"/>
        <w:rPr>
          <w:rFonts w:ascii="GHEA Grapalat" w:hAnsi="GHEA Grapalat"/>
        </w:rPr>
      </w:pPr>
    </w:p>
    <w:p w:rsidR="00995DB7" w:rsidRDefault="00995DB7" w:rsidP="007223C7">
      <w:pPr>
        <w:pStyle w:val="af2"/>
        <w:widowControl w:val="0"/>
        <w:jc w:val="both"/>
        <w:rPr>
          <w:rFonts w:ascii="GHEA Grapalat" w:hAnsi="GHEA Grapalat"/>
        </w:rPr>
      </w:pPr>
    </w:p>
    <w:p w:rsidR="00995DB7" w:rsidRDefault="00995DB7" w:rsidP="007223C7">
      <w:pPr>
        <w:pStyle w:val="af2"/>
        <w:widowControl w:val="0"/>
        <w:jc w:val="both"/>
        <w:rPr>
          <w:rFonts w:ascii="GHEA Grapalat" w:hAnsi="GHEA Grapalat"/>
        </w:rPr>
      </w:pPr>
    </w:p>
    <w:p w:rsidR="00995DB7" w:rsidRDefault="00995DB7" w:rsidP="007223C7">
      <w:pPr>
        <w:pStyle w:val="af2"/>
        <w:widowControl w:val="0"/>
        <w:jc w:val="both"/>
        <w:rPr>
          <w:rFonts w:ascii="GHEA Grapalat" w:hAnsi="GHEA Grapalat"/>
        </w:rPr>
      </w:pPr>
    </w:p>
    <w:p w:rsidR="00995DB7" w:rsidRDefault="00995DB7" w:rsidP="007223C7">
      <w:pPr>
        <w:pStyle w:val="af2"/>
        <w:widowControl w:val="0"/>
        <w:jc w:val="both"/>
        <w:rPr>
          <w:rFonts w:ascii="GHEA Grapalat" w:hAnsi="GHEA Grapalat"/>
        </w:rPr>
      </w:pPr>
    </w:p>
    <w:p w:rsidR="00995DB7" w:rsidRDefault="00995DB7" w:rsidP="007223C7">
      <w:pPr>
        <w:pStyle w:val="af2"/>
        <w:widowControl w:val="0"/>
        <w:jc w:val="both"/>
        <w:rPr>
          <w:rFonts w:ascii="GHEA Grapalat" w:hAnsi="GHEA Grapalat"/>
        </w:rPr>
      </w:pPr>
    </w:p>
    <w:p w:rsidR="00995DB7" w:rsidRDefault="00995DB7" w:rsidP="007223C7">
      <w:pPr>
        <w:pStyle w:val="af2"/>
        <w:widowControl w:val="0"/>
        <w:jc w:val="both"/>
        <w:rPr>
          <w:rFonts w:ascii="GHEA Grapalat" w:hAnsi="GHEA Grapalat"/>
        </w:rPr>
      </w:pPr>
    </w:p>
    <w:p w:rsidR="00995DB7" w:rsidRPr="008842CE" w:rsidRDefault="00995DB7" w:rsidP="007223C7">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995DB7" w:rsidRPr="00541313" w:rsidRDefault="00995DB7"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 xml:space="preserve">7-й раздел первой части </w:t>
      </w:r>
      <w:proofErr w:type="gramStart"/>
      <w:r w:rsidRPr="002D6A4F">
        <w:rPr>
          <w:rFonts w:ascii="GHEA Grapalat" w:hAnsi="GHEA Grapalat"/>
          <w:i/>
          <w:sz w:val="20"/>
          <w:szCs w:val="20"/>
        </w:rPr>
        <w:t>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тся</w:t>
      </w:r>
      <w:proofErr w:type="gramEnd"/>
      <w:r w:rsidRPr="00D3436F">
        <w:rPr>
          <w:rFonts w:ascii="GHEA Grapalat" w:hAnsi="GHEA Grapalat"/>
          <w:i/>
          <w:sz w:val="20"/>
          <w:szCs w:val="20"/>
        </w:rPr>
        <w:t xml:space="preserve"> из приглашения, если </w:t>
      </w:r>
      <w:r w:rsidRPr="00541313">
        <w:rPr>
          <w:rFonts w:ascii="GHEA Grapalat" w:hAnsi="GHEA Grapalat"/>
          <w:i/>
          <w:sz w:val="20"/>
          <w:szCs w:val="20"/>
        </w:rPr>
        <w:t>:</w:t>
      </w:r>
    </w:p>
    <w:p w:rsidR="00995DB7" w:rsidRPr="00DB4FE3" w:rsidRDefault="00995DB7" w:rsidP="00541313">
      <w:pPr>
        <w:widowControl w:val="0"/>
        <w:ind w:firstLine="142"/>
        <w:jc w:val="both"/>
        <w:rPr>
          <w:rFonts w:ascii="GHEA Grapalat" w:hAnsi="GHEA Grapalat"/>
          <w:i/>
          <w:sz w:val="20"/>
          <w:szCs w:val="20"/>
        </w:rPr>
      </w:pPr>
      <w:r w:rsidRPr="00DB4FE3">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1-ого пункта </w:t>
      </w:r>
      <w:r w:rsidRPr="00DB4FE3">
        <w:rPr>
          <w:rFonts w:ascii="GHEA Grapalat" w:hAnsi="GHEA Grapalat"/>
          <w:i/>
          <w:sz w:val="20"/>
          <w:szCs w:val="20"/>
        </w:rPr>
        <w:t>части 6 статьи 15 Закона РА "О закупках</w:t>
      </w:r>
      <w:r w:rsidRPr="001D49E4">
        <w:rPr>
          <w:rFonts w:ascii="GHEA Grapalat" w:hAnsi="GHEA Grapalat"/>
          <w:i/>
          <w:sz w:val="20"/>
          <w:szCs w:val="20"/>
        </w:rPr>
        <w:t>"</w:t>
      </w:r>
      <w:r w:rsidRPr="00DB4FE3">
        <w:rPr>
          <w:rFonts w:ascii="GHEA Grapalat" w:hAnsi="GHEA Grapalat"/>
          <w:i/>
          <w:sz w:val="20"/>
          <w:szCs w:val="20"/>
        </w:rPr>
        <w:t xml:space="preserve">, </w:t>
      </w:r>
    </w:p>
    <w:p w:rsidR="00995DB7" w:rsidRPr="00DB4FE3" w:rsidRDefault="00995DB7" w:rsidP="00541313">
      <w:pPr>
        <w:widowControl w:val="0"/>
        <w:ind w:firstLine="142"/>
        <w:jc w:val="both"/>
        <w:rPr>
          <w:rFonts w:ascii="GHEA Grapalat" w:hAnsi="GHEA Grapalat"/>
          <w:i/>
          <w:sz w:val="20"/>
          <w:szCs w:val="20"/>
        </w:rPr>
      </w:pPr>
      <w:r w:rsidRPr="00DB4FE3">
        <w:rPr>
          <w:rFonts w:ascii="GHEA Grapalat" w:hAnsi="GHEA Grapalat"/>
          <w:i/>
          <w:sz w:val="20"/>
          <w:szCs w:val="20"/>
        </w:rPr>
        <w:t>-</w:t>
      </w:r>
      <w:r w:rsidRPr="001D49E4">
        <w:rPr>
          <w:rFonts w:ascii="GHEA Grapalat" w:hAnsi="GHEA Grapalat"/>
          <w:i/>
          <w:sz w:val="20"/>
          <w:szCs w:val="20"/>
        </w:rPr>
        <w:t xml:space="preserve">  запланированная (прогнозируемая) общая цена закупки товара</w:t>
      </w:r>
      <w:r w:rsidRPr="00DB4FE3">
        <w:rPr>
          <w:rFonts w:ascii="GHEA Grapalat" w:hAnsi="GHEA Grapalat"/>
          <w:i/>
          <w:sz w:val="20"/>
          <w:szCs w:val="20"/>
        </w:rPr>
        <w:t xml:space="preserve"> по заявке на закупку в рамках данной процедуры не превышает 25 млн. </w:t>
      </w:r>
      <w:proofErr w:type="spellStart"/>
      <w:r w:rsidRPr="00DB4FE3">
        <w:rPr>
          <w:rFonts w:ascii="GHEA Grapalat" w:hAnsi="GHEA Grapalat"/>
          <w:i/>
          <w:sz w:val="20"/>
          <w:szCs w:val="20"/>
        </w:rPr>
        <w:t>драмов</w:t>
      </w:r>
      <w:proofErr w:type="spellEnd"/>
      <w:r w:rsidRPr="00DB4FE3">
        <w:rPr>
          <w:rFonts w:ascii="GHEA Grapalat" w:hAnsi="GHEA Grapalat"/>
          <w:i/>
          <w:sz w:val="20"/>
          <w:szCs w:val="20"/>
        </w:rPr>
        <w:t xml:space="preserve"> РА</w:t>
      </w:r>
    </w:p>
    <w:p w:rsidR="00995DB7" w:rsidRDefault="00995DB7" w:rsidP="00541313">
      <w:pPr>
        <w:widowControl w:val="0"/>
        <w:jc w:val="both"/>
        <w:rPr>
          <w:rFonts w:ascii="GHEA Grapalat" w:hAnsi="GHEA Grapalat"/>
          <w:i/>
          <w:sz w:val="20"/>
          <w:szCs w:val="20"/>
        </w:rPr>
      </w:pPr>
      <w:r w:rsidRPr="00DB4FE3">
        <w:rPr>
          <w:rFonts w:ascii="GHEA Grapalat" w:hAnsi="GHEA Grapalat"/>
          <w:i/>
          <w:sz w:val="20"/>
          <w:szCs w:val="20"/>
        </w:rPr>
        <w:t xml:space="preserve">  -</w:t>
      </w:r>
      <w:r w:rsidRPr="001D49E4">
        <w:rPr>
          <w:rFonts w:ascii="GHEA Grapalat" w:hAnsi="GHEA Grapalat"/>
          <w:i/>
          <w:sz w:val="20"/>
          <w:szCs w:val="20"/>
        </w:rPr>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rsidR="00995DB7" w:rsidRPr="00D3436F" w:rsidRDefault="00995DB7"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proofErr w:type="gramStart"/>
      <w:r>
        <w:rPr>
          <w:rFonts w:ascii="GHEA Grapalat" w:hAnsi="GHEA Grapalat"/>
          <w:i/>
          <w:sz w:val="20"/>
          <w:szCs w:val="20"/>
        </w:rPr>
        <w:t>и  соответствующие</w:t>
      </w:r>
      <w:proofErr w:type="gramEnd"/>
      <w:r>
        <w:rPr>
          <w:rFonts w:ascii="GHEA Grapalat" w:hAnsi="GHEA Grapalat"/>
          <w:i/>
          <w:sz w:val="20"/>
          <w:szCs w:val="20"/>
        </w:rPr>
        <w:t xml:space="preserve"> к ним ссылки.</w:t>
      </w:r>
    </w:p>
    <w:p w:rsidR="00995DB7" w:rsidRPr="008842CE" w:rsidRDefault="00995DB7" w:rsidP="001831C4">
      <w:pPr>
        <w:pStyle w:val="af2"/>
        <w:widowControl w:val="0"/>
        <w:jc w:val="both"/>
        <w:rPr>
          <w:rFonts w:ascii="GHEA Grapalat" w:hAnsi="GHEA Grapalat"/>
          <w:lang w:val="af-ZA"/>
        </w:rPr>
      </w:pPr>
    </w:p>
    <w:p w:rsidR="00995DB7" w:rsidRPr="008842CE" w:rsidRDefault="00995DB7" w:rsidP="008842CE">
      <w:pPr>
        <w:pStyle w:val="af2"/>
        <w:widowControl w:val="0"/>
        <w:jc w:val="both"/>
        <w:rPr>
          <w:rFonts w:ascii="GHEA Grapalat" w:hAnsi="GHEA Grapalat"/>
          <w:lang w:val="af-ZA"/>
        </w:rPr>
      </w:pPr>
    </w:p>
  </w:footnote>
  <w:footnote w:id="4">
    <w:p w:rsidR="00995DB7" w:rsidRPr="00CD6B60" w:rsidRDefault="00995DB7"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995DB7" w:rsidRPr="00CD6B60" w:rsidRDefault="00995DB7"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w:t>
      </w:r>
      <w:proofErr w:type="gramStart"/>
      <w:r w:rsidRPr="00CD6B60">
        <w:rPr>
          <w:rFonts w:ascii="GHEA Grapalat" w:hAnsi="GHEA Grapalat"/>
          <w:i/>
          <w:sz w:val="20"/>
          <w:szCs w:val="20"/>
        </w:rPr>
        <w:t>абзац  пункта</w:t>
      </w:r>
      <w:proofErr w:type="gramEnd"/>
      <w:r w:rsidRPr="00CD6B60">
        <w:rPr>
          <w:rFonts w:ascii="GHEA Grapalat" w:hAnsi="GHEA Grapalat"/>
          <w:i/>
          <w:sz w:val="20"/>
          <w:szCs w:val="20"/>
        </w:rPr>
        <w:t xml:space="preserve">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быть</w:t>
      </w:r>
      <w:proofErr w:type="gramEnd"/>
      <w:r>
        <w:rPr>
          <w:rFonts w:ascii="GHEA Grapalat" w:hAnsi="GHEA Grapalat"/>
          <w:i/>
          <w:sz w:val="20"/>
          <w:szCs w:val="20"/>
        </w:rPr>
        <w:t xml:space="preserve">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процедуру.Разъяснение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995DB7" w:rsidRPr="00CD6B60" w:rsidRDefault="00995DB7"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w:t>
      </w:r>
      <w:proofErr w:type="gramStart"/>
      <w:r w:rsidRPr="00CD6B60">
        <w:rPr>
          <w:rFonts w:ascii="GHEA Grapalat" w:hAnsi="GHEA Grapalat"/>
          <w:i/>
          <w:sz w:val="20"/>
          <w:szCs w:val="20"/>
        </w:rPr>
        <w:t>В</w:t>
      </w:r>
      <w:proofErr w:type="gramEnd"/>
      <w:r w:rsidRPr="00CD6B60">
        <w:rPr>
          <w:rFonts w:ascii="GHEA Grapalat" w:hAnsi="GHEA Grapalat"/>
          <w:i/>
          <w:sz w:val="20"/>
          <w:szCs w:val="20"/>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995DB7" w:rsidRPr="00CD6B60" w:rsidRDefault="00995DB7"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rsidR="00995DB7" w:rsidRPr="00CA2B01" w:rsidRDefault="00995DB7"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995DB7" w:rsidRPr="00CA2B01" w:rsidRDefault="00995DB7"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995DB7" w:rsidRPr="00CA2B01" w:rsidRDefault="00995DB7"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 xml:space="preserve">цена закупаемого товара по заявке на закупку в рамках данной процедуры не превышает 25 млн. </w:t>
      </w:r>
      <w:proofErr w:type="spellStart"/>
      <w:r w:rsidRPr="00CA2B01">
        <w:rPr>
          <w:rFonts w:ascii="GHEA Grapalat" w:hAnsi="GHEA Grapalat"/>
          <w:i/>
          <w:sz w:val="20"/>
          <w:szCs w:val="20"/>
        </w:rPr>
        <w:t>драмов</w:t>
      </w:r>
      <w:proofErr w:type="spellEnd"/>
      <w:r w:rsidRPr="00CA2B01">
        <w:rPr>
          <w:rFonts w:ascii="GHEA Grapalat" w:hAnsi="GHEA Grapalat"/>
          <w:i/>
          <w:sz w:val="20"/>
          <w:szCs w:val="20"/>
        </w:rPr>
        <w:t xml:space="preserve"> РА</w:t>
      </w:r>
    </w:p>
  </w:footnote>
  <w:footnote w:id="6">
    <w:p w:rsidR="00995DB7" w:rsidRPr="005D5092" w:rsidRDefault="00995DB7"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995DB7" w:rsidRPr="0034222E" w:rsidDel="00932115" w:rsidRDefault="00995DB7" w:rsidP="00AF1F59">
      <w:pPr>
        <w:pStyle w:val="af2"/>
        <w:jc w:val="both"/>
        <w:rPr>
          <w:del w:id="2"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w:t>
      </w:r>
      <w:proofErr w:type="gramStart"/>
      <w:r w:rsidRPr="0034222E">
        <w:rPr>
          <w:rFonts w:ascii="GHEA Grapalat" w:hAnsi="GHEA Grapalat"/>
          <w:i/>
        </w:rPr>
        <w:t>, ,</w:t>
      </w:r>
      <w:proofErr w:type="gramEnd"/>
      <w:r w:rsidRPr="0034222E">
        <w:rPr>
          <w:rFonts w:ascii="GHEA Grapalat" w:hAnsi="GHEA Grapalat"/>
          <w:i/>
        </w:rPr>
        <w:t xml:space="preserve">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7">
    <w:p w:rsidR="00995DB7" w:rsidRPr="00D3436F" w:rsidRDefault="00995DB7"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995DB7" w:rsidRPr="000811C1" w:rsidRDefault="00995DB7">
      <w:pPr>
        <w:pStyle w:val="af2"/>
        <w:rPr>
          <w:rFonts w:asciiTheme="minorHAnsi" w:hAnsiTheme="minorHAnsi"/>
        </w:rPr>
      </w:pPr>
    </w:p>
  </w:footnote>
  <w:footnote w:id="8">
    <w:p w:rsidR="00995DB7" w:rsidRPr="00FE2AA4" w:rsidRDefault="00995DB7">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9">
    <w:p w:rsidR="00995DB7" w:rsidRPr="008842CE" w:rsidRDefault="00995DB7"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995DB7" w:rsidRPr="000811C1" w:rsidRDefault="00995DB7">
      <w:pPr>
        <w:pStyle w:val="af2"/>
        <w:rPr>
          <w:lang w:val="af-ZA"/>
        </w:rPr>
      </w:pPr>
    </w:p>
  </w:footnote>
  <w:footnote w:id="10">
    <w:p w:rsidR="00995DB7" w:rsidRDefault="00995DB7" w:rsidP="00636142">
      <w:pPr>
        <w:pStyle w:val="af2"/>
        <w:jc w:val="both"/>
        <w:rPr>
          <w:rFonts w:ascii="GHEA Grapalat" w:hAnsi="GHEA Grapalat"/>
          <w:i/>
          <w:lang w:val="hy-AM"/>
        </w:rPr>
      </w:pPr>
    </w:p>
    <w:p w:rsidR="00995DB7" w:rsidRPr="002227A9" w:rsidRDefault="00995DB7"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995DB7" w:rsidRPr="00636142" w:rsidRDefault="00995DB7"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995DB7" w:rsidRPr="0092041F" w:rsidRDefault="00995DB7"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995DB7" w:rsidRPr="0092041F" w:rsidRDefault="00995DB7" w:rsidP="00C67FAB">
      <w:pPr>
        <w:pStyle w:val="af2"/>
        <w:jc w:val="both"/>
        <w:rPr>
          <w:rFonts w:ascii="GHEA Grapalat" w:hAnsi="GHEA Grapalat"/>
          <w:i/>
        </w:rPr>
      </w:pPr>
    </w:p>
  </w:footnote>
  <w:footnote w:id="11">
    <w:p w:rsidR="00995DB7" w:rsidRPr="004A4643" w:rsidRDefault="00995DB7"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w:t>
      </w:r>
      <w:proofErr w:type="spellStart"/>
      <w:r w:rsidRPr="004A4643">
        <w:rPr>
          <w:rFonts w:ascii="GHEA Grapalat" w:hAnsi="GHEA Grapalat"/>
          <w:i/>
        </w:rPr>
        <w:t>драмов</w:t>
      </w:r>
      <w:proofErr w:type="spellEnd"/>
      <w:r w:rsidRPr="004A4643">
        <w:rPr>
          <w:rFonts w:ascii="GHEA Grapalat" w:hAnsi="GHEA Grapalat"/>
          <w:i/>
        </w:rPr>
        <w:t xml:space="preserve"> РА, то </w:t>
      </w:r>
      <w:proofErr w:type="gramStart"/>
      <w:r w:rsidRPr="004A4643">
        <w:rPr>
          <w:rFonts w:ascii="GHEA Grapalat" w:hAnsi="GHEA Grapalat"/>
          <w:i/>
        </w:rPr>
        <w:t xml:space="preserve">слова </w:t>
      </w:r>
      <w:r w:rsidRPr="004A4643">
        <w:rPr>
          <w:rFonts w:ascii="GHEA Grapalat" w:hAnsi="GHEA Grapalat" w:cs="Times Armenian"/>
          <w:i/>
        </w:rPr>
        <w:t>”</w:t>
      </w:r>
      <w:r w:rsidRPr="004A4643">
        <w:rPr>
          <w:rFonts w:ascii="GHEA Grapalat" w:hAnsi="GHEA Grapalat"/>
          <w:i/>
        </w:rPr>
        <w:t>банковской</w:t>
      </w:r>
      <w:proofErr w:type="gramEnd"/>
      <w:r w:rsidRPr="004A4643">
        <w:rPr>
          <w:rFonts w:ascii="GHEA Grapalat" w:hAnsi="GHEA Grapalat"/>
          <w:i/>
        </w:rPr>
        <w:t xml:space="preserve">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2">
    <w:p w:rsidR="00995DB7" w:rsidRPr="008E4439" w:rsidRDefault="00995DB7"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995DB7" w:rsidRPr="000811C1" w:rsidRDefault="00995DB7" w:rsidP="0027573B">
      <w:pPr>
        <w:pStyle w:val="af2"/>
        <w:rPr>
          <w:rFonts w:ascii="Sylfaen" w:hAnsi="Sylfaen"/>
          <w:sz w:val="18"/>
          <w:szCs w:val="18"/>
        </w:rPr>
      </w:pPr>
    </w:p>
  </w:footnote>
  <w:footnote w:id="13">
    <w:p w:rsidR="00995DB7" w:rsidRPr="00A31673" w:rsidRDefault="00995DB7">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rsidR="00995DB7" w:rsidRPr="00DE7706" w:rsidRDefault="00995DB7">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rsidR="00995DB7" w:rsidRPr="008416BA" w:rsidRDefault="00995DB7"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995DB7" w:rsidRDefault="00995DB7" w:rsidP="006B3E56">
      <w:pPr>
        <w:jc w:val="both"/>
      </w:pPr>
    </w:p>
    <w:p w:rsidR="00995DB7" w:rsidRPr="008B70EB" w:rsidRDefault="00995DB7" w:rsidP="00637230">
      <w:pPr>
        <w:jc w:val="both"/>
        <w:rPr>
          <w:rFonts w:ascii="GHEA Grapalat" w:hAnsi="GHEA Grapalat"/>
          <w:i/>
          <w:sz w:val="20"/>
          <w:szCs w:val="20"/>
        </w:rPr>
      </w:pPr>
      <w:r w:rsidRPr="008B70EB">
        <w:rPr>
          <w:rFonts w:ascii="GHEA Grapalat" w:hAnsi="GHEA Grapalat"/>
          <w:i/>
          <w:sz w:val="20"/>
          <w:szCs w:val="20"/>
        </w:rPr>
        <w:t>** -</w:t>
      </w:r>
      <w:proofErr w:type="gramStart"/>
      <w:r w:rsidRPr="008B70EB">
        <w:rPr>
          <w:rFonts w:ascii="GHEA Grapalat" w:hAnsi="GHEA Grapalat"/>
          <w:i/>
          <w:sz w:val="20"/>
          <w:szCs w:val="20"/>
        </w:rPr>
        <w:t>участник</w:t>
      </w:r>
      <w:proofErr w:type="gramEnd"/>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995DB7" w:rsidRPr="008B70EB" w:rsidRDefault="00995DB7"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995DB7" w:rsidRPr="008B70EB" w:rsidRDefault="00995DB7"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995DB7" w:rsidRDefault="00995DB7" w:rsidP="00637230">
      <w:pPr>
        <w:jc w:val="both"/>
        <w:rPr>
          <w:rFonts w:asciiTheme="minorHAnsi" w:hAnsiTheme="minorHAnsi"/>
          <w:lang w:val="af-ZA"/>
        </w:rPr>
      </w:pPr>
    </w:p>
  </w:footnote>
  <w:footnote w:id="16">
    <w:p w:rsidR="00995DB7" w:rsidRPr="00D3436F" w:rsidRDefault="00995DB7"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995DB7" w:rsidRPr="00D3436F" w:rsidRDefault="00995DB7">
      <w:pPr>
        <w:pStyle w:val="af2"/>
        <w:rPr>
          <w:lang w:val="es-ES"/>
        </w:rPr>
      </w:pPr>
    </w:p>
  </w:footnote>
  <w:footnote w:id="17">
    <w:p w:rsidR="00995DB7" w:rsidRPr="008842CE" w:rsidRDefault="00995DB7" w:rsidP="003D2FE2">
      <w:pPr>
        <w:pStyle w:val="af2"/>
        <w:jc w:val="both"/>
      </w:pPr>
    </w:p>
  </w:footnote>
  <w:footnote w:id="18">
    <w:p w:rsidR="00995DB7" w:rsidRPr="008842CE" w:rsidRDefault="00995DB7" w:rsidP="000A214C">
      <w:pPr>
        <w:pStyle w:val="af2"/>
        <w:jc w:val="both"/>
      </w:pPr>
    </w:p>
  </w:footnote>
  <w:footnote w:id="19">
    <w:p w:rsidR="00995DB7" w:rsidRDefault="00995DB7" w:rsidP="00D3436F">
      <w:pPr>
        <w:pStyle w:val="af2"/>
        <w:widowControl w:val="0"/>
        <w:jc w:val="both"/>
        <w:rPr>
          <w:ins w:id="12"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995DB7" w:rsidRPr="00F21C0D" w:rsidRDefault="00995DB7" w:rsidP="00D3436F">
      <w:pPr>
        <w:pStyle w:val="af2"/>
        <w:widowControl w:val="0"/>
        <w:jc w:val="both"/>
        <w:rPr>
          <w:lang w:val="hy-AM"/>
        </w:rPr>
      </w:pPr>
    </w:p>
  </w:footnote>
  <w:footnote w:id="20">
    <w:p w:rsidR="00995DB7" w:rsidRDefault="00995DB7"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995DB7" w:rsidRDefault="00995DB7" w:rsidP="005E52ED">
      <w:pPr>
        <w:pStyle w:val="af2"/>
        <w:widowControl w:val="0"/>
        <w:jc w:val="both"/>
        <w:rPr>
          <w:rFonts w:ascii="GHEA Grapalat" w:hAnsi="GHEA Grapalat"/>
          <w:i/>
        </w:rPr>
      </w:pPr>
    </w:p>
    <w:p w:rsidR="00995DB7" w:rsidRDefault="00995DB7" w:rsidP="005E52ED">
      <w:pPr>
        <w:pStyle w:val="af2"/>
        <w:widowControl w:val="0"/>
        <w:jc w:val="both"/>
        <w:rPr>
          <w:rFonts w:ascii="GHEA Grapalat" w:hAnsi="GHEA Grapalat"/>
          <w:i/>
        </w:rPr>
      </w:pPr>
    </w:p>
    <w:p w:rsidR="00995DB7" w:rsidRPr="00EB336B" w:rsidRDefault="00995DB7"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995DB7" w:rsidRPr="00D3436F" w:rsidRDefault="00995DB7">
      <w:pPr>
        <w:pStyle w:val="af2"/>
        <w:rPr>
          <w:lang w:val="hy-AM"/>
        </w:rPr>
      </w:pPr>
    </w:p>
  </w:footnote>
  <w:footnote w:id="21">
    <w:p w:rsidR="00995DB7" w:rsidRPr="008842CE" w:rsidRDefault="00995DB7"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995DB7" w:rsidRPr="00E85250" w:rsidRDefault="00995DB7" w:rsidP="00D90640">
      <w:pPr>
        <w:widowControl w:val="0"/>
        <w:spacing w:after="160" w:line="360" w:lineRule="auto"/>
        <w:ind w:firstLine="709"/>
        <w:jc w:val="both"/>
        <w:rPr>
          <w:rFonts w:ascii="GHEA Grapalat" w:hAnsi="GHEA Grapalat"/>
          <w:lang w:val="hy-AM"/>
        </w:rPr>
      </w:pPr>
    </w:p>
    <w:p w:rsidR="00995DB7" w:rsidRPr="00D3436F" w:rsidRDefault="00995DB7">
      <w:pPr>
        <w:pStyle w:val="af2"/>
        <w:rPr>
          <w:lang w:val="hy-AM"/>
        </w:rPr>
      </w:pPr>
    </w:p>
  </w:footnote>
  <w:footnote w:id="22">
    <w:p w:rsidR="00995DB7" w:rsidRPr="00402BC3" w:rsidRDefault="00995DB7"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995DB7" w:rsidRPr="00552088" w:rsidRDefault="00995DB7"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995DB7" w:rsidRPr="00D3436F" w:rsidRDefault="00995DB7">
      <w:pPr>
        <w:pStyle w:val="af2"/>
        <w:rPr>
          <w:lang w:val="hy-AM"/>
        </w:rPr>
      </w:pPr>
    </w:p>
  </w:footnote>
  <w:footnote w:id="23">
    <w:p w:rsidR="00995DB7" w:rsidRPr="008842CE" w:rsidRDefault="00995DB7"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995DB7" w:rsidRPr="00D3436F" w:rsidRDefault="00995DB7">
      <w:pPr>
        <w:pStyle w:val="af2"/>
        <w:rPr>
          <w:lang w:val="hy-AM"/>
        </w:rPr>
      </w:pPr>
    </w:p>
  </w:footnote>
  <w:footnote w:id="24">
    <w:p w:rsidR="00995DB7" w:rsidRPr="00D3436F" w:rsidRDefault="00995DB7"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5">
    <w:p w:rsidR="00995DB7" w:rsidRPr="008842CE" w:rsidRDefault="00995DB7"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995DB7" w:rsidRPr="00D3436F" w:rsidRDefault="00995DB7">
      <w:pPr>
        <w:pStyle w:val="af2"/>
        <w:rPr>
          <w:lang w:val="hy-AM"/>
        </w:rPr>
      </w:pPr>
    </w:p>
  </w:footnote>
  <w:footnote w:id="26">
    <w:p w:rsidR="00995DB7" w:rsidRPr="00E861BF" w:rsidRDefault="00995DB7"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footnote>
  <w:footnote w:id="27">
    <w:p w:rsidR="00995DB7" w:rsidRPr="008842CE" w:rsidRDefault="00995DB7" w:rsidP="008842CE">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28">
    <w:p w:rsidR="00995DB7" w:rsidRPr="008842CE" w:rsidRDefault="00995DB7"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7A03D7"/>
    <w:multiLevelType w:val="hybridMultilevel"/>
    <w:tmpl w:val="E3EA19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0406B6"/>
    <w:multiLevelType w:val="multilevel"/>
    <w:tmpl w:val="67708F3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4"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5"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6"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7"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BC16A43"/>
    <w:multiLevelType w:val="multilevel"/>
    <w:tmpl w:val="CDDAB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4"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32"/>
  </w:num>
  <w:num w:numId="2">
    <w:abstractNumId w:val="17"/>
  </w:num>
  <w:num w:numId="3">
    <w:abstractNumId w:val="30"/>
  </w:num>
  <w:num w:numId="4">
    <w:abstractNumId w:val="25"/>
  </w:num>
  <w:num w:numId="5">
    <w:abstractNumId w:val="37"/>
  </w:num>
  <w:num w:numId="6">
    <w:abstractNumId w:val="32"/>
    <w:lvlOverride w:ilvl="0">
      <w:startOverride w:val="1"/>
    </w:lvlOverride>
    <w:lvlOverride w:ilvl="1"/>
    <w:lvlOverride w:ilvl="2"/>
    <w:lvlOverride w:ilvl="3"/>
    <w:lvlOverride w:ilvl="4"/>
    <w:lvlOverride w:ilvl="5"/>
    <w:lvlOverride w:ilvl="6"/>
    <w:lvlOverride w:ilvl="7"/>
    <w:lvlOverride w:ilvl="8"/>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10"/>
  </w:num>
  <w:num w:numId="11">
    <w:abstractNumId w:val="14"/>
  </w:num>
  <w:num w:numId="12">
    <w:abstractNumId w:val="43"/>
  </w:num>
  <w:num w:numId="13">
    <w:abstractNumId w:val="39"/>
  </w:num>
  <w:num w:numId="14">
    <w:abstractNumId w:val="19"/>
  </w:num>
  <w:num w:numId="15">
    <w:abstractNumId w:val="40"/>
  </w:num>
  <w:num w:numId="16">
    <w:abstractNumId w:val="23"/>
  </w:num>
  <w:num w:numId="17">
    <w:abstractNumId w:val="11"/>
  </w:num>
  <w:num w:numId="18">
    <w:abstractNumId w:val="1"/>
  </w:num>
  <w:num w:numId="19">
    <w:abstractNumId w:val="26"/>
  </w:num>
  <w:num w:numId="20">
    <w:abstractNumId w:val="26"/>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3"/>
  </w:num>
  <w:num w:numId="23">
    <w:abstractNumId w:val="13"/>
  </w:num>
  <w:num w:numId="24">
    <w:abstractNumId w:val="29"/>
  </w:num>
  <w:num w:numId="25">
    <w:abstractNumId w:val="18"/>
  </w:num>
  <w:num w:numId="26">
    <w:abstractNumId w:val="7"/>
  </w:num>
  <w:num w:numId="27">
    <w:abstractNumId w:val="6"/>
  </w:num>
  <w:num w:numId="28">
    <w:abstractNumId w:val="0"/>
  </w:num>
  <w:num w:numId="29">
    <w:abstractNumId w:val="15"/>
  </w:num>
  <w:num w:numId="30">
    <w:abstractNumId w:val="38"/>
  </w:num>
  <w:num w:numId="31">
    <w:abstractNumId w:val="34"/>
  </w:num>
  <w:num w:numId="32">
    <w:abstractNumId w:val="35"/>
  </w:num>
  <w:num w:numId="33">
    <w:abstractNumId w:val="20"/>
  </w:num>
  <w:num w:numId="34">
    <w:abstractNumId w:val="5"/>
  </w:num>
  <w:num w:numId="35">
    <w:abstractNumId w:val="3"/>
  </w:num>
  <w:num w:numId="36">
    <w:abstractNumId w:val="9"/>
  </w:num>
  <w:num w:numId="37">
    <w:abstractNumId w:val="8"/>
  </w:num>
  <w:num w:numId="38">
    <w:abstractNumId w:val="44"/>
  </w:num>
  <w:num w:numId="39">
    <w:abstractNumId w:val="41"/>
  </w:num>
  <w:num w:numId="40">
    <w:abstractNumId w:val="36"/>
  </w:num>
  <w:num w:numId="41">
    <w:abstractNumId w:val="2"/>
  </w:num>
  <w:num w:numId="42">
    <w:abstractNumId w:val="22"/>
  </w:num>
  <w:num w:numId="43">
    <w:abstractNumId w:val="27"/>
  </w:num>
  <w:num w:numId="44">
    <w:abstractNumId w:val="24"/>
  </w:num>
  <w:num w:numId="45">
    <w:abstractNumId w:val="21"/>
  </w:num>
  <w:num w:numId="46">
    <w:abstractNumId w:val="31"/>
  </w:num>
  <w:num w:numId="47">
    <w:abstractNumId w:val="4"/>
  </w:num>
  <w:num w:numId="48">
    <w:abstractNumId w:val="16"/>
  </w:num>
  <w:num w:numId="49">
    <w:abstractNumId w:val="12"/>
  </w:num>
  <w:num w:numId="50">
    <w:abstractNumId w:val="4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FC5"/>
    <w:rsid w:val="00037DDE"/>
    <w:rsid w:val="000408D8"/>
    <w:rsid w:val="00040F6C"/>
    <w:rsid w:val="000424BA"/>
    <w:rsid w:val="00042BD4"/>
    <w:rsid w:val="00043225"/>
    <w:rsid w:val="0004377F"/>
    <w:rsid w:val="0004387F"/>
    <w:rsid w:val="00045968"/>
    <w:rsid w:val="000465EA"/>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57A"/>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0EB5"/>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AD8"/>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5E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4F97"/>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2C"/>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2FA"/>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6A54"/>
    <w:rsid w:val="00427EAA"/>
    <w:rsid w:val="004300C2"/>
    <w:rsid w:val="00431998"/>
    <w:rsid w:val="004320F2"/>
    <w:rsid w:val="00433568"/>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5D45"/>
    <w:rsid w:val="0044660E"/>
    <w:rsid w:val="00447808"/>
    <w:rsid w:val="00447B76"/>
    <w:rsid w:val="00447FFD"/>
    <w:rsid w:val="004504F0"/>
    <w:rsid w:val="00450C30"/>
    <w:rsid w:val="004521BB"/>
    <w:rsid w:val="00452896"/>
    <w:rsid w:val="00454D73"/>
    <w:rsid w:val="0045525D"/>
    <w:rsid w:val="004553CA"/>
    <w:rsid w:val="00455D7F"/>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4BD"/>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50F"/>
    <w:rsid w:val="005066AC"/>
    <w:rsid w:val="00506832"/>
    <w:rsid w:val="00507A99"/>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A12"/>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76"/>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189"/>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0AEC"/>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069"/>
    <w:rsid w:val="007223C7"/>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1CE"/>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48C"/>
    <w:rsid w:val="008055DB"/>
    <w:rsid w:val="008067C5"/>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5FAE"/>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9EE"/>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2E1"/>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40"/>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5DB7"/>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D59"/>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2520"/>
    <w:rsid w:val="00B853BF"/>
    <w:rsid w:val="00B8636F"/>
    <w:rsid w:val="00B86BCB"/>
    <w:rsid w:val="00B86C5F"/>
    <w:rsid w:val="00B9100A"/>
    <w:rsid w:val="00B912FB"/>
    <w:rsid w:val="00B9144F"/>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097"/>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41"/>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26C"/>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24B3"/>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55C7"/>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6B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62"/>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DEC7291-45D6-4D6C-A9A9-9208B19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6B3E56"/>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ru-RU" w:eastAsia="ru-RU" w:bidi="ru-RU"/>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character" w:customStyle="1" w:styleId="24">
    <w:name w:val="Основной текст с отступом 2 Знак"/>
    <w:link w:val="23"/>
    <w:rsid w:val="007602A3"/>
    <w:rPr>
      <w:rFonts w:ascii="Baltica" w:hAnsi="Baltica"/>
      <w:lang w:val="ru-RU" w:eastAsia="ru-RU" w:bidi="ru-RU"/>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character" w:customStyle="1" w:styleId="ae">
    <w:name w:val="Верхний колонтитул Знак"/>
    <w:link w:val="ad"/>
    <w:rsid w:val="007602A3"/>
    <w:rPr>
      <w:lang w:val="ru-RU" w:eastAsia="ru-RU" w:bidi="ru-RU"/>
    </w:rPr>
  </w:style>
  <w:style w:type="paragraph" w:styleId="33">
    <w:name w:val="Body Text 3"/>
    <w:basedOn w:val="a"/>
    <w:link w:val="34"/>
    <w:rsid w:val="00096865"/>
    <w:pPr>
      <w:jc w:val="both"/>
    </w:pPr>
    <w:rPr>
      <w:rFonts w:ascii="Arial LatArm" w:hAnsi="Arial LatArm"/>
      <w:sz w:val="20"/>
      <w:szCs w:val="20"/>
    </w:rPr>
  </w:style>
  <w:style w:type="character" w:customStyle="1" w:styleId="34">
    <w:name w:val="Основной текст 3 Знак"/>
    <w:link w:val="33"/>
    <w:rsid w:val="007602A3"/>
    <w:rPr>
      <w:rFonts w:ascii="Arial LatArm" w:hAnsi="Arial LatArm"/>
      <w:lang w:val="ru-RU" w:eastAsia="ru-RU" w:bidi="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CharChar20">
    <w:name w:val="Char Char20"/>
    <w:rsid w:val="007602A3"/>
    <w:rPr>
      <w:rFonts w:ascii="Times LatArm" w:hAnsi="Times LatArm"/>
      <w:b/>
      <w:sz w:val="28"/>
      <w:lang w:val="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CharChar13">
    <w:name w:val="Char Char13"/>
    <w:rsid w:val="007602A3"/>
    <w:rPr>
      <w:rFonts w:ascii="Arial Armenian" w:hAnsi="Arial Armenian"/>
      <w:lang w:val="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character" w:customStyle="1" w:styleId="af9">
    <w:name w:val="Текст примечания Знак"/>
    <w:basedOn w:val="a0"/>
    <w:link w:val="af8"/>
    <w:semiHidden/>
    <w:rsid w:val="00995DB7"/>
    <w:rPr>
      <w:rFonts w:ascii="Times Armenian" w:hAnsi="Times Armenian"/>
    </w:rPr>
  </w:style>
  <w:style w:type="paragraph" w:styleId="afa">
    <w:name w:val="annotation subject"/>
    <w:basedOn w:val="af8"/>
    <w:next w:val="af8"/>
    <w:link w:val="afb"/>
    <w:semiHidden/>
    <w:rsid w:val="007602A3"/>
    <w:rPr>
      <w:b/>
      <w:bCs/>
    </w:rPr>
  </w:style>
  <w:style w:type="character" w:customStyle="1" w:styleId="afb">
    <w:name w:val="Тема примечания Знак"/>
    <w:basedOn w:val="af9"/>
    <w:link w:val="afa"/>
    <w:semiHidden/>
    <w:rsid w:val="00995DB7"/>
    <w:rPr>
      <w:rFonts w:ascii="Times Armenian" w:hAnsi="Times Armenian"/>
      <w:b/>
      <w:bCs/>
    </w:rPr>
  </w:style>
  <w:style w:type="paragraph" w:styleId="afc">
    <w:name w:val="endnote text"/>
    <w:basedOn w:val="a"/>
    <w:link w:val="afd"/>
    <w:semiHidden/>
    <w:rsid w:val="007602A3"/>
    <w:rPr>
      <w:rFonts w:ascii="Times Armenian" w:hAnsi="Times Armenian"/>
      <w:sz w:val="20"/>
      <w:szCs w:val="20"/>
    </w:rPr>
  </w:style>
  <w:style w:type="character" w:customStyle="1" w:styleId="afd">
    <w:name w:val="Текст концевой сноски Знак"/>
    <w:basedOn w:val="a0"/>
    <w:link w:val="afc"/>
    <w:semiHidden/>
    <w:rsid w:val="00995DB7"/>
    <w:rPr>
      <w:rFonts w:ascii="Times Armenian" w:hAnsi="Times Armenian"/>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995DB7"/>
    <w:rPr>
      <w:rFonts w:ascii="Tahoma" w:hAnsi="Tahoma" w:cs="Tahoma"/>
      <w:shd w:val="clear" w:color="auto" w:fill="00008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styleId="aff7">
    <w:name w:val="Emphasis"/>
    <w:qFormat/>
    <w:rsid w:val="00C91F69"/>
    <w:rPr>
      <w:i/>
      <w:iCs/>
    </w:rPr>
  </w:style>
  <w:style w:type="character" w:customStyle="1" w:styleId="ezkurwreuab5ozgtqnkl">
    <w:name w:val="ezkurwreuab5ozgtqnkl"/>
    <w:basedOn w:val="a0"/>
    <w:rsid w:val="00BD0785"/>
  </w:style>
  <w:style w:type="paragraph" w:styleId="HTML">
    <w:name w:val="HTML Preformatted"/>
    <w:basedOn w:val="a"/>
    <w:link w:val="HTML0"/>
    <w:uiPriority w:val="99"/>
    <w:unhideWhenUsed/>
    <w:rsid w:val="00036F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036FC5"/>
    <w:rPr>
      <w:rFonts w:ascii="Courier New" w:hAnsi="Courier New" w:cs="Courier New"/>
      <w:lang w:bidi="ar-SA"/>
    </w:rPr>
  </w:style>
  <w:style w:type="character" w:customStyle="1" w:styleId="y2iqfc">
    <w:name w:val="y2iqfc"/>
    <w:basedOn w:val="a0"/>
    <w:rsid w:val="00036FC5"/>
  </w:style>
  <w:style w:type="paragraph" w:customStyle="1" w:styleId="110">
    <w:name w:val="Указатель 11"/>
    <w:basedOn w:val="a"/>
    <w:rsid w:val="00995DB7"/>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995DB7"/>
    <w:pPr>
      <w:suppressAutoHyphens/>
      <w:spacing w:line="100" w:lineRule="atLeast"/>
    </w:pPr>
    <w:rPr>
      <w:kern w:val="1"/>
      <w:sz w:val="20"/>
      <w:szCs w:val="20"/>
      <w:lang w:val="en-AU" w:eastAsia="ar-SA" w:bidi="ar-SA"/>
    </w:rPr>
  </w:style>
  <w:style w:type="paragraph" w:styleId="aff8">
    <w:name w:val="No Spacing"/>
    <w:uiPriority w:val="1"/>
    <w:qFormat/>
    <w:rsid w:val="00995DB7"/>
    <w:rPr>
      <w:rFonts w:ascii="Calibri" w:hAnsi="Calibri"/>
      <w:sz w:val="22"/>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0873228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5325424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14685324">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88955442">
      <w:bodyDiv w:val="1"/>
      <w:marLeft w:val="0"/>
      <w:marRight w:val="0"/>
      <w:marTop w:val="0"/>
      <w:marBottom w:val="0"/>
      <w:divBdr>
        <w:top w:val="none" w:sz="0" w:space="0" w:color="auto"/>
        <w:left w:val="none" w:sz="0" w:space="0" w:color="auto"/>
        <w:bottom w:val="none" w:sz="0" w:space="0" w:color="auto"/>
        <w:right w:val="none" w:sz="0" w:space="0" w:color="auto"/>
      </w:divBdr>
    </w:div>
    <w:div w:id="1104040158">
      <w:bodyDiv w:val="1"/>
      <w:marLeft w:val="0"/>
      <w:marRight w:val="0"/>
      <w:marTop w:val="0"/>
      <w:marBottom w:val="0"/>
      <w:divBdr>
        <w:top w:val="none" w:sz="0" w:space="0" w:color="auto"/>
        <w:left w:val="none" w:sz="0" w:space="0" w:color="auto"/>
        <w:bottom w:val="none" w:sz="0" w:space="0" w:color="auto"/>
        <w:right w:val="none" w:sz="0" w:space="0" w:color="auto"/>
      </w:divBdr>
    </w:div>
    <w:div w:id="110600276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84827960">
      <w:bodyDiv w:val="1"/>
      <w:marLeft w:val="0"/>
      <w:marRight w:val="0"/>
      <w:marTop w:val="0"/>
      <w:marBottom w:val="0"/>
      <w:divBdr>
        <w:top w:val="none" w:sz="0" w:space="0" w:color="auto"/>
        <w:left w:val="none" w:sz="0" w:space="0" w:color="auto"/>
        <w:bottom w:val="none" w:sz="0" w:space="0" w:color="auto"/>
        <w:right w:val="none" w:sz="0" w:space="0" w:color="auto"/>
      </w:divBdr>
    </w:div>
    <w:div w:id="1298411488">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6416065">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osroviantar@ramble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xosroviantar@rambler.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1E4580-7529-4E5C-86A2-E72F71B4A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98</Pages>
  <Words>21874</Words>
  <Characters>124685</Characters>
  <Application>Microsoft Office Word</Application>
  <DocSecurity>0</DocSecurity>
  <Lines>1039</Lines>
  <Paragraphs>292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146267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Lusine</cp:lastModifiedBy>
  <cp:revision>10</cp:revision>
  <cp:lastPrinted>2018-02-16T07:12:00Z</cp:lastPrinted>
  <dcterms:created xsi:type="dcterms:W3CDTF">2025-12-08T13:18:00Z</dcterms:created>
  <dcterms:modified xsi:type="dcterms:W3CDTF">2025-12-10T07:24:00Z</dcterms:modified>
</cp:coreProperties>
</file>